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E4C6C" w14:textId="0E0C1793" w:rsidR="00EB5281" w:rsidRPr="000B6F3F" w:rsidRDefault="00EB5281" w:rsidP="007754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6F3F">
        <w:rPr>
          <w:rFonts w:ascii="Times New Roman" w:hAnsi="Times New Roman" w:cs="Times New Roman"/>
          <w:sz w:val="24"/>
          <w:szCs w:val="24"/>
        </w:rPr>
        <w:t>EELNÕU</w:t>
      </w:r>
    </w:p>
    <w:p w14:paraId="733688E6" w14:textId="13DFE50C" w:rsidR="00EB5281" w:rsidRPr="000B6F3F" w:rsidRDefault="005A3FF6" w:rsidP="007754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50E4F">
        <w:rPr>
          <w:rFonts w:ascii="Times New Roman" w:hAnsi="Times New Roman" w:cs="Times New Roman"/>
          <w:sz w:val="24"/>
          <w:szCs w:val="24"/>
        </w:rPr>
        <w:t>4</w:t>
      </w:r>
      <w:r w:rsidR="00145EDA">
        <w:rPr>
          <w:rFonts w:ascii="Times New Roman" w:hAnsi="Times New Roman" w:cs="Times New Roman"/>
          <w:sz w:val="24"/>
          <w:szCs w:val="24"/>
        </w:rPr>
        <w:t>.07</w:t>
      </w:r>
      <w:r w:rsidR="0031187E" w:rsidRPr="000B6F3F">
        <w:rPr>
          <w:rFonts w:ascii="Times New Roman" w:hAnsi="Times New Roman" w:cs="Times New Roman"/>
          <w:sz w:val="24"/>
          <w:szCs w:val="24"/>
        </w:rPr>
        <w:t>.2025</w:t>
      </w:r>
    </w:p>
    <w:p w14:paraId="0E2ECC34" w14:textId="77777777" w:rsidR="00EB5281" w:rsidRPr="000B6F3F" w:rsidRDefault="00EB5281" w:rsidP="008017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45CA90E" w14:textId="65B263C1" w:rsidR="00EB5281" w:rsidRPr="000B6F3F" w:rsidRDefault="00EB5281" w:rsidP="006971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B6F3F">
        <w:rPr>
          <w:rFonts w:ascii="Times New Roman" w:hAnsi="Times New Roman" w:cs="Times New Roman"/>
          <w:b/>
          <w:bCs/>
          <w:sz w:val="32"/>
          <w:szCs w:val="32"/>
        </w:rPr>
        <w:t xml:space="preserve">Nimeseaduse </w:t>
      </w:r>
      <w:r w:rsidR="00A15492" w:rsidRPr="000B6F3F">
        <w:rPr>
          <w:rFonts w:ascii="Times New Roman" w:hAnsi="Times New Roman" w:cs="Times New Roman"/>
          <w:b/>
          <w:bCs/>
          <w:sz w:val="32"/>
          <w:szCs w:val="32"/>
        </w:rPr>
        <w:t xml:space="preserve">ja riigilõivuseaduse </w:t>
      </w:r>
      <w:r w:rsidRPr="000B6F3F">
        <w:rPr>
          <w:rFonts w:ascii="Times New Roman" w:hAnsi="Times New Roman" w:cs="Times New Roman"/>
          <w:b/>
          <w:bCs/>
          <w:sz w:val="32"/>
          <w:szCs w:val="32"/>
        </w:rPr>
        <w:t>muutmise seadus</w:t>
      </w:r>
    </w:p>
    <w:p w14:paraId="61CE4078" w14:textId="77777777" w:rsidR="00EB5281" w:rsidRPr="000B6F3F" w:rsidRDefault="00EB5281" w:rsidP="00775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71AB18" w14:textId="630B74B1" w:rsidR="00816AD4" w:rsidRPr="000B6F3F" w:rsidRDefault="00816AD4" w:rsidP="00816AD4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6F3F">
        <w:rPr>
          <w:rFonts w:ascii="Times New Roman" w:hAnsi="Times New Roman" w:cs="Times New Roman"/>
          <w:b/>
          <w:bCs/>
          <w:sz w:val="24"/>
          <w:szCs w:val="24"/>
        </w:rPr>
        <w:t>§ 1. Nimeseaduse muutmine</w:t>
      </w:r>
    </w:p>
    <w:p w14:paraId="13BD92FC" w14:textId="77777777" w:rsidR="00816AD4" w:rsidRPr="000B6F3F" w:rsidRDefault="00816AD4" w:rsidP="00816AD4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6ABC8A29" w14:textId="221B01F1" w:rsidR="00816AD4" w:rsidRPr="000B6F3F" w:rsidRDefault="00816AD4" w:rsidP="00816AD4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0B6F3F">
        <w:rPr>
          <w:rFonts w:ascii="Times New Roman" w:hAnsi="Times New Roman" w:cs="Times New Roman"/>
          <w:sz w:val="24"/>
          <w:szCs w:val="24"/>
        </w:rPr>
        <w:t>Nimeseaduses tehakse järgmised muudatused:</w:t>
      </w:r>
    </w:p>
    <w:p w14:paraId="637C1623" w14:textId="77777777" w:rsidR="00524A86" w:rsidRPr="000B6F3F" w:rsidRDefault="00524A86" w:rsidP="00697B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334E24" w14:textId="0D50DE63" w:rsidR="009D0C1B" w:rsidRPr="000B6F3F" w:rsidRDefault="00B30688" w:rsidP="00E46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97B85" w:rsidRPr="000B6F3F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A03030" w:rsidRPr="000B6F3F">
        <w:rPr>
          <w:rFonts w:ascii="Times New Roman" w:hAnsi="Times New Roman" w:cs="Times New Roman"/>
          <w:sz w:val="24"/>
          <w:szCs w:val="24"/>
        </w:rPr>
        <w:t> </w:t>
      </w:r>
      <w:r w:rsidR="003A41A6" w:rsidRPr="000B6F3F">
        <w:rPr>
          <w:rFonts w:ascii="Times New Roman" w:hAnsi="Times New Roman" w:cs="Times New Roman"/>
          <w:sz w:val="24"/>
          <w:szCs w:val="24"/>
        </w:rPr>
        <w:t>paragrahvi 16 lõi</w:t>
      </w:r>
      <w:r w:rsidR="006D3CAA" w:rsidRPr="000B6F3F">
        <w:rPr>
          <w:rFonts w:ascii="Times New Roman" w:hAnsi="Times New Roman" w:cs="Times New Roman"/>
          <w:sz w:val="24"/>
          <w:szCs w:val="24"/>
        </w:rPr>
        <w:t>k</w:t>
      </w:r>
      <w:r w:rsidR="003A41A6" w:rsidRPr="000B6F3F">
        <w:rPr>
          <w:rFonts w:ascii="Times New Roman" w:hAnsi="Times New Roman" w:cs="Times New Roman"/>
          <w:sz w:val="24"/>
          <w:szCs w:val="24"/>
        </w:rPr>
        <w:t xml:space="preserve">e 2 </w:t>
      </w:r>
      <w:ins w:id="0" w:author="Mari Koik - JUSTDIGI" w:date="2025-08-11T15:00:00Z" w16du:dateUtc="2025-08-11T12:00:00Z">
        <w:r w:rsidR="00350AC6">
          <w:rPr>
            <w:rFonts w:ascii="Times New Roman" w:hAnsi="Times New Roman" w:cs="Times New Roman"/>
            <w:sz w:val="24"/>
            <w:szCs w:val="24"/>
          </w:rPr>
          <w:t xml:space="preserve">teise lause </w:t>
        </w:r>
      </w:ins>
      <w:r w:rsidR="006D3CAA" w:rsidRPr="000B6F3F">
        <w:rPr>
          <w:rFonts w:ascii="Times New Roman" w:hAnsi="Times New Roman" w:cs="Times New Roman"/>
          <w:sz w:val="24"/>
          <w:szCs w:val="24"/>
        </w:rPr>
        <w:t>sissejuhatava</w:t>
      </w:r>
      <w:ins w:id="1" w:author="Mari Koik - JUSTDIGI" w:date="2025-08-11T15:00:00Z" w16du:dateUtc="2025-08-11T12:00:00Z">
        <w:r w:rsidR="00350AC6">
          <w:rPr>
            <w:rFonts w:ascii="Times New Roman" w:hAnsi="Times New Roman" w:cs="Times New Roman"/>
            <w:sz w:val="24"/>
            <w:szCs w:val="24"/>
          </w:rPr>
          <w:t>s</w:t>
        </w:r>
      </w:ins>
      <w:r w:rsidR="006D3CAA" w:rsidRPr="000B6F3F">
        <w:rPr>
          <w:rFonts w:ascii="Times New Roman" w:hAnsi="Times New Roman" w:cs="Times New Roman"/>
          <w:sz w:val="24"/>
          <w:szCs w:val="24"/>
        </w:rPr>
        <w:t xml:space="preserve"> </w:t>
      </w:r>
      <w:r w:rsidR="00D66425" w:rsidRPr="000B6F3F">
        <w:rPr>
          <w:rFonts w:ascii="Times New Roman" w:hAnsi="Times New Roman" w:cs="Times New Roman"/>
          <w:sz w:val="24"/>
          <w:szCs w:val="24"/>
        </w:rPr>
        <w:t>lause</w:t>
      </w:r>
      <w:r w:rsidR="009702E4" w:rsidRPr="000B6F3F">
        <w:rPr>
          <w:rFonts w:ascii="Times New Roman" w:hAnsi="Times New Roman" w:cs="Times New Roman"/>
          <w:sz w:val="24"/>
          <w:szCs w:val="24"/>
        </w:rPr>
        <w:t>osa</w:t>
      </w:r>
      <w:ins w:id="2" w:author="Mari Koik - JUSTDIGI" w:date="2025-08-11T15:00:00Z" w16du:dateUtc="2025-08-11T12:00:00Z">
        <w:r w:rsidR="00350AC6">
          <w:rPr>
            <w:rFonts w:ascii="Times New Roman" w:hAnsi="Times New Roman" w:cs="Times New Roman"/>
            <w:sz w:val="24"/>
            <w:szCs w:val="24"/>
          </w:rPr>
          <w:t>s</w:t>
        </w:r>
      </w:ins>
      <w:del w:id="3" w:author="Mari Koik - JUSTDIGI" w:date="2025-08-11T15:00:00Z" w16du:dateUtc="2025-08-11T12:00:00Z">
        <w:r w:rsidR="006D3CAA" w:rsidRPr="000B6F3F" w:rsidDel="00350AC6">
          <w:rPr>
            <w:rFonts w:ascii="Times New Roman" w:hAnsi="Times New Roman" w:cs="Times New Roman"/>
            <w:sz w:val="24"/>
            <w:szCs w:val="24"/>
          </w:rPr>
          <w:delText xml:space="preserve"> tei</w:delText>
        </w:r>
        <w:r w:rsidR="009D0C1B" w:rsidRPr="000B6F3F" w:rsidDel="00350AC6">
          <w:rPr>
            <w:rFonts w:ascii="Times New Roman" w:hAnsi="Times New Roman" w:cs="Times New Roman"/>
            <w:sz w:val="24"/>
            <w:szCs w:val="24"/>
          </w:rPr>
          <w:delText>ses</w:delText>
        </w:r>
        <w:r w:rsidR="006D3CAA" w:rsidRPr="000B6F3F" w:rsidDel="00350AC6">
          <w:rPr>
            <w:rFonts w:ascii="Times New Roman" w:hAnsi="Times New Roman" w:cs="Times New Roman"/>
            <w:sz w:val="24"/>
            <w:szCs w:val="24"/>
          </w:rPr>
          <w:delText xml:space="preserve"> lause</w:delText>
        </w:r>
        <w:r w:rsidR="009D0C1B" w:rsidRPr="000B6F3F" w:rsidDel="00350AC6">
          <w:rPr>
            <w:rFonts w:ascii="Times New Roman" w:hAnsi="Times New Roman" w:cs="Times New Roman"/>
            <w:sz w:val="24"/>
            <w:szCs w:val="24"/>
          </w:rPr>
          <w:delText>s</w:delText>
        </w:r>
      </w:del>
      <w:r w:rsidR="009D0C1B" w:rsidRPr="000B6F3F">
        <w:rPr>
          <w:rFonts w:ascii="Times New Roman" w:hAnsi="Times New Roman" w:cs="Times New Roman"/>
          <w:sz w:val="24"/>
          <w:szCs w:val="24"/>
        </w:rPr>
        <w:t xml:space="preserve"> asendatakse sõnad</w:t>
      </w:r>
      <w:r w:rsidR="006D3CAA" w:rsidRPr="000B6F3F">
        <w:rPr>
          <w:rFonts w:ascii="Times New Roman" w:hAnsi="Times New Roman" w:cs="Times New Roman"/>
          <w:sz w:val="24"/>
          <w:szCs w:val="24"/>
        </w:rPr>
        <w:t xml:space="preserve"> </w:t>
      </w:r>
      <w:r w:rsidR="009D0C1B" w:rsidRPr="000B6F3F">
        <w:rPr>
          <w:rFonts w:ascii="Times New Roman" w:hAnsi="Times New Roman" w:cs="Times New Roman"/>
          <w:sz w:val="24"/>
          <w:szCs w:val="24"/>
        </w:rPr>
        <w:t>„</w:t>
      </w:r>
      <w:r w:rsidR="00D66425" w:rsidRPr="000B6F3F">
        <w:rPr>
          <w:rFonts w:ascii="Times New Roman" w:hAnsi="Times New Roman" w:cs="Times New Roman"/>
          <w:sz w:val="24"/>
          <w:szCs w:val="24"/>
        </w:rPr>
        <w:t xml:space="preserve">elektrooniliselt </w:t>
      </w:r>
      <w:r w:rsidR="009D0C1B" w:rsidRPr="000B6F3F">
        <w:rPr>
          <w:rFonts w:ascii="Times New Roman" w:hAnsi="Times New Roman" w:cs="Times New Roman"/>
          <w:sz w:val="24"/>
          <w:szCs w:val="24"/>
        </w:rPr>
        <w:t>digitaalal</w:t>
      </w:r>
      <w:r w:rsidR="00E460B3" w:rsidRPr="000B6F3F">
        <w:rPr>
          <w:rFonts w:ascii="Times New Roman" w:hAnsi="Times New Roman" w:cs="Times New Roman"/>
          <w:sz w:val="24"/>
          <w:szCs w:val="24"/>
        </w:rPr>
        <w:t>lkirjaga kinnitatult“ sõnadega „rahvastikuregistri turvalises veebikeskkonnas“;</w:t>
      </w:r>
    </w:p>
    <w:p w14:paraId="51DC8231" w14:textId="39044EE7" w:rsidR="006A6BC6" w:rsidRPr="000B6F3F" w:rsidRDefault="006A6BC6" w:rsidP="00063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055DC0" w14:textId="07F0960E" w:rsidR="006A6BC6" w:rsidRPr="000B6F3F" w:rsidRDefault="00B30688" w:rsidP="006A6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A6BC6" w:rsidRPr="000B6F3F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6A6BC6" w:rsidRPr="000B6F3F">
        <w:rPr>
          <w:rFonts w:ascii="Times New Roman" w:hAnsi="Times New Roman" w:cs="Times New Roman"/>
          <w:sz w:val="24"/>
          <w:szCs w:val="24"/>
        </w:rPr>
        <w:t xml:space="preserve"> paragrahvi 16 lõike 2 punkt 2 tunnistatakse kehtetuks;</w:t>
      </w:r>
    </w:p>
    <w:p w14:paraId="3F698EAC" w14:textId="77777777" w:rsidR="003A41A6" w:rsidRPr="000B6F3F" w:rsidRDefault="003A41A6" w:rsidP="003A41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C23BAC" w14:textId="33B94205" w:rsidR="003A41A6" w:rsidRPr="000B6F3F" w:rsidRDefault="00B30688" w:rsidP="003A41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84375390"/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E460B3" w:rsidRPr="000B6F3F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A03030" w:rsidRPr="000B6F3F">
        <w:rPr>
          <w:rFonts w:ascii="Times New Roman" w:hAnsi="Times New Roman" w:cs="Times New Roman"/>
          <w:sz w:val="24"/>
          <w:szCs w:val="24"/>
        </w:rPr>
        <w:t> </w:t>
      </w:r>
      <w:r w:rsidR="00E460B3" w:rsidRPr="000B6F3F">
        <w:rPr>
          <w:rFonts w:ascii="Times New Roman" w:hAnsi="Times New Roman" w:cs="Times New Roman"/>
          <w:sz w:val="24"/>
          <w:szCs w:val="24"/>
        </w:rPr>
        <w:t>paragrahvi 16 täiendatakse lõikega 2</w:t>
      </w:r>
      <w:r w:rsidR="00E460B3" w:rsidRPr="000B6F3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E460B3" w:rsidRPr="000B6F3F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2A6E0B62" w14:textId="77777777" w:rsidR="00E460B3" w:rsidRPr="000B6F3F" w:rsidRDefault="00E460B3" w:rsidP="003A41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2A54D5" w14:textId="64383F13" w:rsidR="00EB5281" w:rsidRPr="000B6F3F" w:rsidRDefault="00E460B3" w:rsidP="00775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F3F">
        <w:rPr>
          <w:rFonts w:ascii="Times New Roman" w:hAnsi="Times New Roman" w:cs="Times New Roman"/>
          <w:sz w:val="24"/>
          <w:szCs w:val="24"/>
        </w:rPr>
        <w:t>„</w:t>
      </w:r>
      <w:r w:rsidR="003A41A6" w:rsidRPr="000B6F3F">
        <w:rPr>
          <w:rFonts w:ascii="Times New Roman" w:hAnsi="Times New Roman" w:cs="Times New Roman"/>
          <w:sz w:val="24"/>
          <w:szCs w:val="24"/>
        </w:rPr>
        <w:t>(2</w:t>
      </w:r>
      <w:r w:rsidR="003A41A6" w:rsidRPr="000B6F3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3A41A6" w:rsidRPr="000B6F3F">
        <w:rPr>
          <w:rFonts w:ascii="Times New Roman" w:hAnsi="Times New Roman" w:cs="Times New Roman"/>
          <w:sz w:val="24"/>
          <w:szCs w:val="24"/>
        </w:rPr>
        <w:t>)</w:t>
      </w:r>
      <w:r w:rsidR="00EE1346" w:rsidRPr="000B6F3F">
        <w:rPr>
          <w:rFonts w:ascii="Times New Roman" w:hAnsi="Times New Roman" w:cs="Times New Roman"/>
          <w:sz w:val="24"/>
          <w:szCs w:val="24"/>
        </w:rPr>
        <w:t> </w:t>
      </w:r>
      <w:bookmarkStart w:id="5" w:name="_Hlk184215115"/>
      <w:r w:rsidR="00D66425" w:rsidRPr="000B6F3F">
        <w:rPr>
          <w:rFonts w:ascii="Times New Roman" w:hAnsi="Times New Roman" w:cs="Times New Roman"/>
          <w:sz w:val="24"/>
          <w:szCs w:val="24"/>
        </w:rPr>
        <w:t>Rahvastikuregistri t</w:t>
      </w:r>
      <w:r w:rsidR="00703DB2" w:rsidRPr="000B6F3F">
        <w:rPr>
          <w:rFonts w:ascii="Times New Roman" w:hAnsi="Times New Roman" w:cs="Times New Roman"/>
          <w:sz w:val="24"/>
          <w:szCs w:val="24"/>
        </w:rPr>
        <w:t xml:space="preserve">urvalises veebikeskkonnas ei </w:t>
      </w:r>
      <w:r w:rsidR="00EE1346" w:rsidRPr="000B6F3F">
        <w:rPr>
          <w:rFonts w:ascii="Times New Roman" w:hAnsi="Times New Roman" w:cs="Times New Roman"/>
          <w:sz w:val="24"/>
          <w:szCs w:val="24"/>
        </w:rPr>
        <w:t>või</w:t>
      </w:r>
      <w:r w:rsidR="00703DB2" w:rsidRPr="000B6F3F">
        <w:rPr>
          <w:rFonts w:ascii="Times New Roman" w:hAnsi="Times New Roman" w:cs="Times New Roman"/>
          <w:sz w:val="24"/>
          <w:szCs w:val="24"/>
        </w:rPr>
        <w:t xml:space="preserve"> esitada </w:t>
      </w:r>
      <w:r w:rsidR="00C47012" w:rsidRPr="000B6F3F">
        <w:rPr>
          <w:rFonts w:ascii="Times New Roman" w:hAnsi="Times New Roman" w:cs="Times New Roman"/>
          <w:sz w:val="24"/>
          <w:szCs w:val="24"/>
        </w:rPr>
        <w:t>piiratud teovõimega täisealise</w:t>
      </w:r>
      <w:r w:rsidR="00703DB2" w:rsidRPr="000B6F3F">
        <w:rPr>
          <w:rFonts w:ascii="Times New Roman" w:hAnsi="Times New Roman" w:cs="Times New Roman"/>
          <w:sz w:val="24"/>
          <w:szCs w:val="24"/>
        </w:rPr>
        <w:t>le</w:t>
      </w:r>
      <w:r w:rsidR="00C47012" w:rsidRPr="000B6F3F">
        <w:rPr>
          <w:rFonts w:ascii="Times New Roman" w:hAnsi="Times New Roman" w:cs="Times New Roman"/>
          <w:sz w:val="24"/>
          <w:szCs w:val="24"/>
        </w:rPr>
        <w:t xml:space="preserve"> isiku</w:t>
      </w:r>
      <w:r w:rsidR="00703DB2" w:rsidRPr="000B6F3F">
        <w:rPr>
          <w:rFonts w:ascii="Times New Roman" w:hAnsi="Times New Roman" w:cs="Times New Roman"/>
          <w:sz w:val="24"/>
          <w:szCs w:val="24"/>
        </w:rPr>
        <w:t xml:space="preserve">le </w:t>
      </w:r>
      <w:r w:rsidR="008417C3" w:rsidRPr="00931FE4">
        <w:rPr>
          <w:rFonts w:ascii="Times New Roman" w:hAnsi="Times New Roman" w:cs="Times New Roman"/>
          <w:sz w:val="24"/>
          <w:szCs w:val="24"/>
        </w:rPr>
        <w:t xml:space="preserve">uue </w:t>
      </w:r>
      <w:r w:rsidR="008417C3">
        <w:rPr>
          <w:rFonts w:ascii="Times New Roman" w:hAnsi="Times New Roman" w:cs="Times New Roman"/>
          <w:sz w:val="24"/>
          <w:szCs w:val="24"/>
        </w:rPr>
        <w:t xml:space="preserve">eesnime, perekonnanime või </w:t>
      </w:r>
      <w:r w:rsidR="008417C3" w:rsidRPr="00931FE4">
        <w:rPr>
          <w:rFonts w:ascii="Times New Roman" w:hAnsi="Times New Roman" w:cs="Times New Roman"/>
          <w:sz w:val="24"/>
          <w:szCs w:val="24"/>
        </w:rPr>
        <w:t>isikunime</w:t>
      </w:r>
      <w:r w:rsidR="00703DB2" w:rsidRPr="000B6F3F">
        <w:rPr>
          <w:rFonts w:ascii="Times New Roman" w:hAnsi="Times New Roman" w:cs="Times New Roman"/>
          <w:sz w:val="24"/>
          <w:szCs w:val="24"/>
        </w:rPr>
        <w:t xml:space="preserve"> andmise</w:t>
      </w:r>
      <w:r w:rsidR="003F15DB" w:rsidRPr="003F15DB">
        <w:rPr>
          <w:rFonts w:ascii="Times New Roman" w:hAnsi="Times New Roman" w:cs="Times New Roman"/>
          <w:sz w:val="24"/>
          <w:szCs w:val="24"/>
        </w:rPr>
        <w:t xml:space="preserve"> </w:t>
      </w:r>
      <w:r w:rsidR="003F15DB" w:rsidRPr="000B6F3F">
        <w:rPr>
          <w:rFonts w:ascii="Times New Roman" w:hAnsi="Times New Roman" w:cs="Times New Roman"/>
          <w:sz w:val="24"/>
          <w:szCs w:val="24"/>
        </w:rPr>
        <w:t>avaldust</w:t>
      </w:r>
      <w:r w:rsidR="00703DB2" w:rsidRPr="000B6F3F">
        <w:rPr>
          <w:rFonts w:ascii="Times New Roman" w:hAnsi="Times New Roman" w:cs="Times New Roman"/>
          <w:sz w:val="24"/>
          <w:szCs w:val="24"/>
        </w:rPr>
        <w:t>.</w:t>
      </w:r>
      <w:r w:rsidRPr="000B6F3F">
        <w:rPr>
          <w:rFonts w:ascii="Times New Roman" w:hAnsi="Times New Roman" w:cs="Times New Roman"/>
          <w:sz w:val="24"/>
          <w:szCs w:val="24"/>
        </w:rPr>
        <w:t>“;</w:t>
      </w:r>
      <w:bookmarkEnd w:id="4"/>
      <w:bookmarkEnd w:id="5"/>
    </w:p>
    <w:p w14:paraId="082C9EB2" w14:textId="77777777" w:rsidR="00F97A86" w:rsidRPr="000B6F3F" w:rsidRDefault="00F97A86" w:rsidP="00775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F54F74" w14:textId="1298C0FC" w:rsidR="00133E3C" w:rsidRPr="000B6F3F" w:rsidRDefault="00B30688" w:rsidP="00775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133E3C" w:rsidRPr="000B6F3F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133E3C" w:rsidRPr="000B6F3F">
        <w:rPr>
          <w:rFonts w:ascii="Times New Roman" w:hAnsi="Times New Roman" w:cs="Times New Roman"/>
          <w:sz w:val="24"/>
          <w:szCs w:val="24"/>
        </w:rPr>
        <w:t xml:space="preserve"> paragrahvi 16 lõi</w:t>
      </w:r>
      <w:r w:rsidR="007549A8">
        <w:rPr>
          <w:rFonts w:ascii="Times New Roman" w:hAnsi="Times New Roman" w:cs="Times New Roman"/>
          <w:sz w:val="24"/>
          <w:szCs w:val="24"/>
        </w:rPr>
        <w:t>g</w:t>
      </w:r>
      <w:r w:rsidR="00133E3C" w:rsidRPr="000B6F3F">
        <w:rPr>
          <w:rFonts w:ascii="Times New Roman" w:hAnsi="Times New Roman" w:cs="Times New Roman"/>
          <w:sz w:val="24"/>
          <w:szCs w:val="24"/>
        </w:rPr>
        <w:t>e 6</w:t>
      </w:r>
      <w:r w:rsidR="00133E3C" w:rsidRPr="000B6F3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133E3C" w:rsidRPr="000B6F3F">
        <w:rPr>
          <w:rFonts w:ascii="Times New Roman" w:hAnsi="Times New Roman" w:cs="Times New Roman"/>
          <w:sz w:val="24"/>
          <w:szCs w:val="24"/>
        </w:rPr>
        <w:t xml:space="preserve"> muudetakse ja sõnastatakse järgmiselt:</w:t>
      </w:r>
    </w:p>
    <w:p w14:paraId="58F317B8" w14:textId="77777777" w:rsidR="00133E3C" w:rsidRPr="000B6F3F" w:rsidRDefault="00133E3C" w:rsidP="00775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49E17B" w14:textId="6A85CE54" w:rsidR="007549A8" w:rsidRPr="00FA7094" w:rsidRDefault="00133E3C" w:rsidP="00775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094">
        <w:rPr>
          <w:rFonts w:ascii="Times New Roman" w:hAnsi="Times New Roman" w:cs="Times New Roman"/>
          <w:sz w:val="24"/>
          <w:szCs w:val="24"/>
        </w:rPr>
        <w:t>„</w:t>
      </w:r>
      <w:r w:rsidR="007549A8" w:rsidRPr="00FA7094">
        <w:rPr>
          <w:rFonts w:ascii="Times New Roman" w:hAnsi="Times New Roman" w:cs="Times New Roman"/>
          <w:sz w:val="24"/>
          <w:szCs w:val="24"/>
        </w:rPr>
        <w:t>(6</w:t>
      </w:r>
      <w:r w:rsidR="007549A8" w:rsidRPr="00FA709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7549A8" w:rsidRPr="00FA7094">
        <w:rPr>
          <w:rFonts w:ascii="Times New Roman" w:hAnsi="Times New Roman" w:cs="Times New Roman"/>
          <w:sz w:val="24"/>
          <w:szCs w:val="24"/>
        </w:rPr>
        <w:t>) </w:t>
      </w:r>
      <w:r w:rsidR="00BE1126" w:rsidRPr="00FA7094">
        <w:rPr>
          <w:rFonts w:ascii="Times New Roman" w:hAnsi="Times New Roman" w:cs="Times New Roman"/>
          <w:sz w:val="24"/>
          <w:szCs w:val="24"/>
        </w:rPr>
        <w:t xml:space="preserve">Isiku soovil </w:t>
      </w:r>
      <w:r w:rsidR="007D7B50">
        <w:rPr>
          <w:rFonts w:ascii="Times New Roman" w:hAnsi="Times New Roman" w:cs="Times New Roman"/>
          <w:sz w:val="24"/>
          <w:szCs w:val="24"/>
        </w:rPr>
        <w:t xml:space="preserve">uue </w:t>
      </w:r>
      <w:r w:rsidR="00C87425" w:rsidRPr="00FA7094">
        <w:rPr>
          <w:rFonts w:ascii="Times New Roman" w:hAnsi="Times New Roman" w:cs="Times New Roman"/>
          <w:sz w:val="24"/>
          <w:szCs w:val="24"/>
        </w:rPr>
        <w:t>eesnime, perekonnanime või isikunime andmise</w:t>
      </w:r>
      <w:r w:rsidR="00F92A3C" w:rsidRPr="00FA7094">
        <w:rPr>
          <w:rFonts w:ascii="Times New Roman" w:hAnsi="Times New Roman" w:cs="Times New Roman"/>
          <w:sz w:val="24"/>
          <w:szCs w:val="24"/>
        </w:rPr>
        <w:t>, sealhulgas endise nime</w:t>
      </w:r>
      <w:r w:rsidR="00C87425" w:rsidRPr="00FA7094">
        <w:rPr>
          <w:rFonts w:ascii="Times New Roman" w:hAnsi="Times New Roman" w:cs="Times New Roman"/>
          <w:sz w:val="24"/>
          <w:szCs w:val="24"/>
        </w:rPr>
        <w:t xml:space="preserve"> taastamise</w:t>
      </w:r>
      <w:commentRangeStart w:id="6"/>
      <w:ins w:id="7" w:author="Mari Koik - JUSTDIGI" w:date="2025-08-13T21:48:00Z" w16du:dateUtc="2025-08-13T18:48:00Z">
        <w:r w:rsidR="008E0172">
          <w:rPr>
            <w:rFonts w:ascii="Times New Roman" w:hAnsi="Times New Roman" w:cs="Times New Roman"/>
            <w:sz w:val="24"/>
            <w:szCs w:val="24"/>
          </w:rPr>
          <w:t>,</w:t>
        </w:r>
      </w:ins>
      <w:r w:rsidR="00C87425" w:rsidRPr="00FA7094">
        <w:rPr>
          <w:rFonts w:ascii="Times New Roman" w:hAnsi="Times New Roman" w:cs="Times New Roman"/>
          <w:sz w:val="24"/>
          <w:szCs w:val="24"/>
        </w:rPr>
        <w:t xml:space="preserve"> </w:t>
      </w:r>
      <w:commentRangeEnd w:id="6"/>
      <w:r w:rsidR="00C37411">
        <w:rPr>
          <w:rStyle w:val="Kommentaariviide"/>
          <w:rFonts w:eastAsia="Times New Roman" w:cs="Times New Roman"/>
          <w:kern w:val="0"/>
          <w14:ligatures w14:val="none"/>
        </w:rPr>
        <w:commentReference w:id="6"/>
      </w:r>
      <w:r w:rsidRPr="00FA7094">
        <w:rPr>
          <w:rFonts w:ascii="Times New Roman" w:hAnsi="Times New Roman" w:cs="Times New Roman"/>
          <w:sz w:val="24"/>
          <w:szCs w:val="24"/>
        </w:rPr>
        <w:t>otsustab</w:t>
      </w:r>
      <w:r w:rsidR="007549A8" w:rsidRPr="00FA7094">
        <w:rPr>
          <w:rFonts w:ascii="Times New Roman" w:hAnsi="Times New Roman" w:cs="Times New Roman"/>
          <w:sz w:val="24"/>
          <w:szCs w:val="24"/>
        </w:rPr>
        <w:t>:</w:t>
      </w:r>
    </w:p>
    <w:p w14:paraId="3FEB81C1" w14:textId="57197137" w:rsidR="007549A8" w:rsidRPr="00FA7094" w:rsidRDefault="007549A8" w:rsidP="00775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094">
        <w:rPr>
          <w:rFonts w:ascii="Times New Roman" w:hAnsi="Times New Roman" w:cs="Times New Roman"/>
          <w:sz w:val="24"/>
          <w:szCs w:val="24"/>
        </w:rPr>
        <w:t>1) </w:t>
      </w:r>
      <w:r w:rsidR="00133E3C" w:rsidRPr="00FA7094">
        <w:rPr>
          <w:rFonts w:ascii="Times New Roman" w:hAnsi="Times New Roman" w:cs="Times New Roman"/>
          <w:sz w:val="24"/>
          <w:szCs w:val="24"/>
        </w:rPr>
        <w:t>valdkonna eest vastutav minister</w:t>
      </w:r>
      <w:r w:rsidRPr="00FA7094">
        <w:rPr>
          <w:rFonts w:ascii="Times New Roman" w:hAnsi="Times New Roman" w:cs="Times New Roman"/>
          <w:sz w:val="24"/>
          <w:szCs w:val="24"/>
        </w:rPr>
        <w:t>;</w:t>
      </w:r>
    </w:p>
    <w:p w14:paraId="2044B98B" w14:textId="101621E7" w:rsidR="007549A8" w:rsidRPr="00FA7094" w:rsidRDefault="007549A8" w:rsidP="00775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094">
        <w:rPr>
          <w:rFonts w:ascii="Times New Roman" w:hAnsi="Times New Roman" w:cs="Times New Roman"/>
          <w:sz w:val="24"/>
          <w:szCs w:val="24"/>
        </w:rPr>
        <w:t>2) </w:t>
      </w:r>
      <w:r w:rsidR="00487729" w:rsidRPr="00FA7094">
        <w:rPr>
          <w:rFonts w:ascii="Times New Roman" w:hAnsi="Times New Roman" w:cs="Times New Roman"/>
          <w:sz w:val="24"/>
          <w:szCs w:val="24"/>
        </w:rPr>
        <w:t>valdkonna eest vastutava ministri</w:t>
      </w:r>
      <w:r w:rsidR="00133E3C" w:rsidRPr="00FA7094">
        <w:rPr>
          <w:rFonts w:ascii="Times New Roman" w:hAnsi="Times New Roman" w:cs="Times New Roman"/>
          <w:sz w:val="24"/>
          <w:szCs w:val="24"/>
        </w:rPr>
        <w:t xml:space="preserve"> volitatud Siseministeeriumi ametnik</w:t>
      </w:r>
      <w:r w:rsidRPr="00FA7094">
        <w:rPr>
          <w:rFonts w:ascii="Times New Roman" w:hAnsi="Times New Roman" w:cs="Times New Roman"/>
          <w:sz w:val="24"/>
          <w:szCs w:val="24"/>
        </w:rPr>
        <w:t>;</w:t>
      </w:r>
    </w:p>
    <w:p w14:paraId="7C2390D8" w14:textId="52537EEA" w:rsidR="007549A8" w:rsidRPr="00FA7094" w:rsidRDefault="007549A8" w:rsidP="00775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094">
        <w:rPr>
          <w:rFonts w:ascii="Times New Roman" w:hAnsi="Times New Roman" w:cs="Times New Roman"/>
          <w:sz w:val="24"/>
          <w:szCs w:val="24"/>
        </w:rPr>
        <w:t>3) </w:t>
      </w:r>
      <w:r w:rsidR="00133E3C" w:rsidRPr="00FA7094">
        <w:rPr>
          <w:rFonts w:ascii="Times New Roman" w:hAnsi="Times New Roman" w:cs="Times New Roman"/>
          <w:sz w:val="24"/>
          <w:szCs w:val="24"/>
        </w:rPr>
        <w:t>käesoleva paragrahvi lõikes 1 nimetatud perekonnaseisuasutuse perekonnaseisuametnik</w:t>
      </w:r>
      <w:r w:rsidRPr="00FA7094">
        <w:rPr>
          <w:rFonts w:ascii="Times New Roman" w:hAnsi="Times New Roman" w:cs="Times New Roman"/>
          <w:sz w:val="24"/>
          <w:szCs w:val="24"/>
        </w:rPr>
        <w:t>, kellel on</w:t>
      </w:r>
      <w:r w:rsidR="00133E3C" w:rsidRPr="00FA7094">
        <w:rPr>
          <w:rFonts w:ascii="Times New Roman" w:hAnsi="Times New Roman" w:cs="Times New Roman"/>
          <w:sz w:val="24"/>
          <w:szCs w:val="24"/>
        </w:rPr>
        <w:t xml:space="preserve"> </w:t>
      </w:r>
      <w:r w:rsidRPr="00FA7094">
        <w:rPr>
          <w:rFonts w:ascii="Times New Roman" w:hAnsi="Times New Roman" w:cs="Times New Roman"/>
          <w:sz w:val="24"/>
          <w:szCs w:val="24"/>
        </w:rPr>
        <w:t xml:space="preserve">perekonnaseisutoimingute seaduse § 4 lõikes 2 sätestatud perekonnaseisuametnikuna tegutsemise õigus, </w:t>
      </w:r>
      <w:r w:rsidR="007D7B50">
        <w:rPr>
          <w:rFonts w:ascii="Times New Roman" w:hAnsi="Times New Roman" w:cs="Times New Roman"/>
          <w:sz w:val="24"/>
          <w:szCs w:val="24"/>
        </w:rPr>
        <w:t>sealhulgas</w:t>
      </w:r>
      <w:r w:rsidR="00F92A3C" w:rsidRPr="00FA7094">
        <w:rPr>
          <w:rFonts w:ascii="Times New Roman" w:hAnsi="Times New Roman" w:cs="Times New Roman"/>
          <w:sz w:val="24"/>
          <w:szCs w:val="24"/>
        </w:rPr>
        <w:t xml:space="preserve"> õigus anda </w:t>
      </w:r>
      <w:r w:rsidR="007D7B50">
        <w:rPr>
          <w:rFonts w:ascii="Times New Roman" w:hAnsi="Times New Roman" w:cs="Times New Roman"/>
          <w:sz w:val="24"/>
          <w:szCs w:val="24"/>
        </w:rPr>
        <w:t xml:space="preserve">isiku soovil </w:t>
      </w:r>
      <w:r w:rsidR="00F92A3C" w:rsidRPr="00FA7094">
        <w:rPr>
          <w:rFonts w:ascii="Times New Roman" w:hAnsi="Times New Roman" w:cs="Times New Roman"/>
          <w:sz w:val="24"/>
          <w:szCs w:val="24"/>
        </w:rPr>
        <w:t>uus ees</w:t>
      </w:r>
      <w:r w:rsidR="007D7B50">
        <w:rPr>
          <w:rFonts w:ascii="Times New Roman" w:hAnsi="Times New Roman" w:cs="Times New Roman"/>
          <w:sz w:val="24"/>
          <w:szCs w:val="24"/>
        </w:rPr>
        <w:t>nimi,</w:t>
      </w:r>
      <w:r w:rsidR="00F92A3C" w:rsidRPr="00FA7094">
        <w:rPr>
          <w:rFonts w:ascii="Times New Roman" w:hAnsi="Times New Roman" w:cs="Times New Roman"/>
          <w:sz w:val="24"/>
          <w:szCs w:val="24"/>
        </w:rPr>
        <w:t xml:space="preserve"> perekonnanimi või isikunimi</w:t>
      </w:r>
      <w:ins w:id="8" w:author="Maria Sults - JUSTDIGI" w:date="2025-08-13T19:15:00Z" w16du:dateUtc="2025-08-13T16:15:00Z">
        <w:r w:rsidR="00263FBE">
          <w:rPr>
            <w:rFonts w:ascii="Times New Roman" w:hAnsi="Times New Roman" w:cs="Times New Roman"/>
            <w:sz w:val="24"/>
            <w:szCs w:val="24"/>
          </w:rPr>
          <w:t>, võ</w:t>
        </w:r>
        <w:r w:rsidR="005725A9">
          <w:rPr>
            <w:rFonts w:ascii="Times New Roman" w:hAnsi="Times New Roman" w:cs="Times New Roman"/>
            <w:sz w:val="24"/>
            <w:szCs w:val="24"/>
          </w:rPr>
          <w:t xml:space="preserve">i </w:t>
        </w:r>
      </w:ins>
      <w:del w:id="9" w:author="Maria Sults - JUSTDIGI" w:date="2025-08-13T19:15:00Z" w16du:dateUtc="2025-08-13T16:15:00Z">
        <w:r w:rsidR="00024A58" w:rsidDel="00263FBE">
          <w:rPr>
            <w:rFonts w:ascii="Times New Roman" w:hAnsi="Times New Roman" w:cs="Times New Roman"/>
            <w:sz w:val="24"/>
            <w:szCs w:val="24"/>
          </w:rPr>
          <w:delText>;</w:delText>
        </w:r>
      </w:del>
      <w:r w:rsidR="00F92A3C" w:rsidRPr="00FA70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11FA6D" w14:textId="37090D73" w:rsidR="00133E3C" w:rsidRPr="00FA7094" w:rsidRDefault="007549A8" w:rsidP="00775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094">
        <w:rPr>
          <w:rFonts w:ascii="Times New Roman" w:hAnsi="Times New Roman" w:cs="Times New Roman"/>
          <w:sz w:val="24"/>
          <w:szCs w:val="24"/>
        </w:rPr>
        <w:t>4) </w:t>
      </w:r>
      <w:r w:rsidR="00133E3C" w:rsidRPr="00FA7094">
        <w:rPr>
          <w:rFonts w:ascii="Times New Roman" w:hAnsi="Times New Roman" w:cs="Times New Roman"/>
          <w:sz w:val="24"/>
          <w:szCs w:val="24"/>
        </w:rPr>
        <w:t>käesoleva paragrahvi lõikes 6</w:t>
      </w:r>
      <w:r w:rsidR="00133E3C" w:rsidRPr="00FA7094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133E3C" w:rsidRPr="00FA7094">
        <w:rPr>
          <w:rFonts w:ascii="Times New Roman" w:hAnsi="Times New Roman" w:cs="Times New Roman"/>
          <w:sz w:val="24"/>
          <w:szCs w:val="24"/>
        </w:rPr>
        <w:t xml:space="preserve"> sätestatud juhul Siseministeerium.“;</w:t>
      </w:r>
    </w:p>
    <w:p w14:paraId="47B456A4" w14:textId="77777777" w:rsidR="00133E3C" w:rsidRPr="000B6F3F" w:rsidRDefault="00133E3C" w:rsidP="00775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23A5B3" w14:textId="3D28B469" w:rsidR="00EB5281" w:rsidRPr="000B6F3F" w:rsidRDefault="00B30688" w:rsidP="00D91E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EB5281" w:rsidRPr="000B6F3F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CA2220" w:rsidRPr="000B6F3F">
        <w:rPr>
          <w:rFonts w:ascii="Times New Roman" w:hAnsi="Times New Roman" w:cs="Times New Roman"/>
          <w:sz w:val="24"/>
          <w:szCs w:val="24"/>
        </w:rPr>
        <w:t> </w:t>
      </w:r>
      <w:r w:rsidR="00EB5281" w:rsidRPr="000B6F3F">
        <w:rPr>
          <w:rFonts w:ascii="Times New Roman" w:hAnsi="Times New Roman" w:cs="Times New Roman"/>
          <w:sz w:val="24"/>
          <w:szCs w:val="24"/>
        </w:rPr>
        <w:t>paragrahvi</w:t>
      </w:r>
      <w:bookmarkStart w:id="10" w:name="_Hlk184018602"/>
      <w:r w:rsidR="00EB5281" w:rsidRPr="000B6F3F">
        <w:rPr>
          <w:rFonts w:ascii="Times New Roman" w:hAnsi="Times New Roman" w:cs="Times New Roman"/>
          <w:sz w:val="24"/>
          <w:szCs w:val="24"/>
        </w:rPr>
        <w:t xml:space="preserve"> 16 täiendatakse lõi</w:t>
      </w:r>
      <w:r w:rsidR="006E69DF">
        <w:rPr>
          <w:rFonts w:ascii="Times New Roman" w:hAnsi="Times New Roman" w:cs="Times New Roman"/>
          <w:sz w:val="24"/>
          <w:szCs w:val="24"/>
        </w:rPr>
        <w:t>get</w:t>
      </w:r>
      <w:r w:rsidR="00F97A86" w:rsidRPr="000B6F3F">
        <w:rPr>
          <w:rFonts w:ascii="Times New Roman" w:hAnsi="Times New Roman" w:cs="Times New Roman"/>
          <w:sz w:val="24"/>
          <w:szCs w:val="24"/>
        </w:rPr>
        <w:t>e</w:t>
      </w:r>
      <w:r w:rsidR="00EB5281" w:rsidRPr="000B6F3F">
        <w:rPr>
          <w:rFonts w:ascii="Times New Roman" w:hAnsi="Times New Roman" w:cs="Times New Roman"/>
          <w:sz w:val="24"/>
          <w:szCs w:val="24"/>
        </w:rPr>
        <w:t xml:space="preserve">ga </w:t>
      </w:r>
      <w:bookmarkStart w:id="11" w:name="_Hlk187157498"/>
      <w:r w:rsidR="00EB5281" w:rsidRPr="000B6F3F">
        <w:rPr>
          <w:rFonts w:ascii="Times New Roman" w:hAnsi="Times New Roman" w:cs="Times New Roman"/>
          <w:sz w:val="24"/>
          <w:szCs w:val="24"/>
        </w:rPr>
        <w:t>6</w:t>
      </w:r>
      <w:r w:rsidR="00EB5281" w:rsidRPr="000B6F3F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82371A" w:rsidRPr="000B6F3F">
        <w:rPr>
          <w:rFonts w:ascii="Times New Roman" w:hAnsi="Times New Roman" w:cs="Times New Roman"/>
          <w:sz w:val="24"/>
          <w:szCs w:val="24"/>
        </w:rPr>
        <w:t xml:space="preserve"> </w:t>
      </w:r>
      <w:bookmarkEnd w:id="11"/>
      <w:r w:rsidR="006E69DF">
        <w:rPr>
          <w:rFonts w:ascii="Times New Roman" w:hAnsi="Times New Roman" w:cs="Times New Roman"/>
          <w:sz w:val="24"/>
          <w:szCs w:val="24"/>
        </w:rPr>
        <w:t>ja 6</w:t>
      </w:r>
      <w:r w:rsidR="006E69DF" w:rsidRPr="006E69DF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6E69DF">
        <w:rPr>
          <w:rFonts w:ascii="Times New Roman" w:hAnsi="Times New Roman" w:cs="Times New Roman"/>
          <w:sz w:val="24"/>
          <w:szCs w:val="24"/>
        </w:rPr>
        <w:t xml:space="preserve"> </w:t>
      </w:r>
      <w:r w:rsidR="009A0E00" w:rsidRPr="000B6F3F">
        <w:rPr>
          <w:rFonts w:ascii="Times New Roman" w:hAnsi="Times New Roman" w:cs="Times New Roman"/>
          <w:sz w:val="24"/>
          <w:szCs w:val="24"/>
        </w:rPr>
        <w:t>jä</w:t>
      </w:r>
      <w:r w:rsidR="009B48E9" w:rsidRPr="000B6F3F">
        <w:rPr>
          <w:rFonts w:ascii="Times New Roman" w:hAnsi="Times New Roman" w:cs="Times New Roman"/>
          <w:sz w:val="24"/>
          <w:szCs w:val="24"/>
        </w:rPr>
        <w:t>rgmises sõnastuses:</w:t>
      </w:r>
    </w:p>
    <w:p w14:paraId="0118667E" w14:textId="77777777" w:rsidR="00B82785" w:rsidRDefault="00B82785" w:rsidP="00986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622C78" w14:textId="15398240" w:rsidR="00B82785" w:rsidRPr="001753DC" w:rsidRDefault="00B82785" w:rsidP="00B82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53DC">
        <w:rPr>
          <w:rFonts w:ascii="Times New Roman" w:hAnsi="Times New Roman" w:cs="Times New Roman"/>
          <w:sz w:val="24"/>
          <w:szCs w:val="24"/>
        </w:rPr>
        <w:t>„(6</w:t>
      </w:r>
      <w:r w:rsidRPr="001753DC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1753DC">
        <w:rPr>
          <w:rFonts w:ascii="Times New Roman" w:hAnsi="Times New Roman" w:cs="Times New Roman"/>
          <w:sz w:val="24"/>
          <w:szCs w:val="24"/>
        </w:rPr>
        <w:t xml:space="preserve">) Kui käesoleva paragrahvi lõikes 1 nimetatud </w:t>
      </w:r>
      <w:r w:rsidRPr="00C2619C">
        <w:rPr>
          <w:rFonts w:ascii="Times New Roman" w:hAnsi="Times New Roman" w:cs="Times New Roman"/>
          <w:sz w:val="24"/>
          <w:szCs w:val="24"/>
        </w:rPr>
        <w:t>avaldus</w:t>
      </w:r>
      <w:r w:rsidRPr="001753DC">
        <w:rPr>
          <w:rFonts w:ascii="Times New Roman" w:hAnsi="Times New Roman" w:cs="Times New Roman"/>
          <w:sz w:val="24"/>
          <w:szCs w:val="24"/>
        </w:rPr>
        <w:t xml:space="preserve"> on esitatud rahvastikuregistri turvalises veebikeskkonnas ja selle vastavust </w:t>
      </w:r>
      <w:del w:id="12" w:author="Mari Koik - JUSTDIGI" w:date="2025-08-11T15:22:00Z" w16du:dateUtc="2025-08-11T12:22:00Z">
        <w:r w:rsidRPr="001753DC" w:rsidDel="00925D85">
          <w:rPr>
            <w:rFonts w:ascii="Times New Roman" w:hAnsi="Times New Roman" w:cs="Times New Roman"/>
            <w:sz w:val="24"/>
            <w:szCs w:val="24"/>
          </w:rPr>
          <w:delText xml:space="preserve">nimeseaduses </w:delText>
        </w:r>
      </w:del>
      <w:ins w:id="13" w:author="Mari Koik - JUSTDIGI" w:date="2025-08-11T15:22:00Z" w16du:dateUtc="2025-08-11T12:22:00Z">
        <w:r w:rsidR="00925D85">
          <w:rPr>
            <w:rFonts w:ascii="Times New Roman" w:hAnsi="Times New Roman" w:cs="Times New Roman"/>
            <w:sz w:val="24"/>
            <w:szCs w:val="24"/>
          </w:rPr>
          <w:t xml:space="preserve">käesolevas </w:t>
        </w:r>
        <w:r w:rsidR="00925D85" w:rsidRPr="001753DC">
          <w:rPr>
            <w:rFonts w:ascii="Times New Roman" w:hAnsi="Times New Roman" w:cs="Times New Roman"/>
            <w:sz w:val="24"/>
            <w:szCs w:val="24"/>
          </w:rPr>
          <w:t xml:space="preserve">seaduses </w:t>
        </w:r>
      </w:ins>
      <w:r w:rsidRPr="001753DC">
        <w:rPr>
          <w:rFonts w:ascii="Times New Roman" w:hAnsi="Times New Roman" w:cs="Times New Roman"/>
          <w:sz w:val="24"/>
          <w:szCs w:val="24"/>
        </w:rPr>
        <w:t xml:space="preserve">sätestatud </w:t>
      </w:r>
      <w:commentRangeStart w:id="14"/>
      <w:ins w:id="15" w:author="Mari Koik - JUSTDIGI" w:date="2025-08-11T15:24:00Z" w16du:dateUtc="2025-08-11T12:24:00Z">
        <w:r w:rsidR="00066A9F" w:rsidRPr="001753DC">
          <w:rPr>
            <w:rFonts w:ascii="Times New Roman" w:hAnsi="Times New Roman" w:cs="Times New Roman"/>
            <w:sz w:val="24"/>
            <w:szCs w:val="24"/>
          </w:rPr>
          <w:t xml:space="preserve">isiku soovil uue isikunime andmise </w:t>
        </w:r>
      </w:ins>
      <w:r w:rsidRPr="001753DC">
        <w:rPr>
          <w:rFonts w:ascii="Times New Roman" w:hAnsi="Times New Roman" w:cs="Times New Roman"/>
          <w:sz w:val="24"/>
          <w:szCs w:val="24"/>
        </w:rPr>
        <w:t>nõuetele</w:t>
      </w:r>
      <w:commentRangeEnd w:id="14"/>
      <w:r w:rsidR="00ED1840">
        <w:rPr>
          <w:rStyle w:val="Kommentaariviide"/>
          <w:rFonts w:eastAsia="Times New Roman" w:cs="Times New Roman"/>
          <w:kern w:val="0"/>
          <w14:ligatures w14:val="none"/>
        </w:rPr>
        <w:commentReference w:id="14"/>
      </w:r>
      <w:r w:rsidRPr="001753DC">
        <w:rPr>
          <w:rFonts w:ascii="Times New Roman" w:hAnsi="Times New Roman" w:cs="Times New Roman"/>
          <w:sz w:val="24"/>
          <w:szCs w:val="24"/>
        </w:rPr>
        <w:t xml:space="preserve"> </w:t>
      </w:r>
      <w:del w:id="16" w:author="Mari Koik - JUSTDIGI" w:date="2025-08-11T15:24:00Z" w16du:dateUtc="2025-08-11T12:24:00Z">
        <w:r w:rsidRPr="001753DC" w:rsidDel="00066A9F">
          <w:rPr>
            <w:rFonts w:ascii="Times New Roman" w:hAnsi="Times New Roman" w:cs="Times New Roman"/>
            <w:sz w:val="24"/>
            <w:szCs w:val="24"/>
          </w:rPr>
          <w:delText xml:space="preserve">seoses isiku soovil uue isikunime andmisega </w:delText>
        </w:r>
      </w:del>
      <w:r w:rsidRPr="001753DC">
        <w:rPr>
          <w:rFonts w:ascii="Times New Roman" w:hAnsi="Times New Roman" w:cs="Times New Roman"/>
          <w:sz w:val="24"/>
          <w:szCs w:val="24"/>
        </w:rPr>
        <w:t>on kontrollitud rahvastikuregistrist automaatselt ning otsuse tegemiseks vajalikud eeldused on täidetud, otsustab Siseministeerium uue eesnime, perekonnanime või isikunime andmise ja kannab selle rahvastikuregistrisse automaatselt.</w:t>
      </w:r>
    </w:p>
    <w:p w14:paraId="27B7B600" w14:textId="77777777" w:rsidR="006E69DF" w:rsidRDefault="006E69DF" w:rsidP="00986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64C6DE" w14:textId="62C0F4A7" w:rsidR="00EB5281" w:rsidRPr="000B6F3F" w:rsidRDefault="006E69DF" w:rsidP="00986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47CD">
        <w:rPr>
          <w:rFonts w:ascii="Times New Roman" w:hAnsi="Times New Roman" w:cs="Times New Roman"/>
          <w:sz w:val="24"/>
          <w:szCs w:val="24"/>
        </w:rPr>
        <w:t>(6</w:t>
      </w:r>
      <w:r w:rsidRPr="005F47CD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5F47CD">
        <w:rPr>
          <w:rFonts w:ascii="Times New Roman" w:hAnsi="Times New Roman" w:cs="Times New Roman"/>
          <w:sz w:val="24"/>
          <w:szCs w:val="24"/>
        </w:rPr>
        <w:t>) Käesoleva paragrahvi lõikes 6</w:t>
      </w:r>
      <w:r w:rsidRPr="005F47CD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5F47CD">
        <w:rPr>
          <w:rFonts w:ascii="Times New Roman" w:hAnsi="Times New Roman" w:cs="Times New Roman"/>
          <w:sz w:val="24"/>
          <w:szCs w:val="24"/>
        </w:rPr>
        <w:t> nimetatud otsuse ja kande tegemise täpse</w:t>
      </w:r>
      <w:r w:rsidR="00024A58">
        <w:rPr>
          <w:rFonts w:ascii="Times New Roman" w:hAnsi="Times New Roman" w:cs="Times New Roman"/>
          <w:sz w:val="24"/>
          <w:szCs w:val="24"/>
        </w:rPr>
        <w:t>mad tingimused</w:t>
      </w:r>
      <w:r w:rsidRPr="005F47CD">
        <w:rPr>
          <w:rFonts w:ascii="Times New Roman" w:hAnsi="Times New Roman" w:cs="Times New Roman"/>
          <w:sz w:val="24"/>
          <w:szCs w:val="24"/>
        </w:rPr>
        <w:t xml:space="preserve"> </w:t>
      </w:r>
      <w:r w:rsidR="00024A58">
        <w:rPr>
          <w:rFonts w:ascii="Times New Roman" w:hAnsi="Times New Roman" w:cs="Times New Roman"/>
          <w:sz w:val="24"/>
          <w:szCs w:val="24"/>
        </w:rPr>
        <w:t>ja k</w:t>
      </w:r>
      <w:r w:rsidRPr="005F47CD">
        <w:rPr>
          <w:rFonts w:ascii="Times New Roman" w:hAnsi="Times New Roman" w:cs="Times New Roman"/>
          <w:sz w:val="24"/>
          <w:szCs w:val="24"/>
        </w:rPr>
        <w:t>orr</w:t>
      </w:r>
      <w:r w:rsidR="00024A58">
        <w:rPr>
          <w:rFonts w:ascii="Times New Roman" w:hAnsi="Times New Roman" w:cs="Times New Roman"/>
          <w:sz w:val="24"/>
          <w:szCs w:val="24"/>
        </w:rPr>
        <w:t>a ke</w:t>
      </w:r>
      <w:r w:rsidRPr="005F47CD">
        <w:rPr>
          <w:rFonts w:ascii="Times New Roman" w:hAnsi="Times New Roman" w:cs="Times New Roman"/>
          <w:sz w:val="24"/>
          <w:szCs w:val="24"/>
        </w:rPr>
        <w:t>htestab valdkonna eest vastutav minister määrusega.</w:t>
      </w:r>
      <w:r w:rsidR="006D1FF4" w:rsidRPr="000B6F3F">
        <w:rPr>
          <w:rFonts w:ascii="Times New Roman" w:hAnsi="Times New Roman" w:cs="Times New Roman"/>
          <w:sz w:val="24"/>
          <w:szCs w:val="24"/>
        </w:rPr>
        <w:t>“</w:t>
      </w:r>
      <w:r w:rsidR="00F97A86" w:rsidRPr="000B6F3F">
        <w:rPr>
          <w:rFonts w:ascii="Times New Roman" w:hAnsi="Times New Roman" w:cs="Times New Roman"/>
          <w:sz w:val="24"/>
          <w:szCs w:val="24"/>
        </w:rPr>
        <w:t>;</w:t>
      </w:r>
    </w:p>
    <w:bookmarkEnd w:id="10"/>
    <w:p w14:paraId="11404F46" w14:textId="77777777" w:rsidR="00EB5281" w:rsidRPr="000B6F3F" w:rsidRDefault="00EB5281" w:rsidP="00775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7FAC78" w14:textId="1280C40B" w:rsidR="00F97A86" w:rsidRPr="000B6F3F" w:rsidRDefault="00B30688" w:rsidP="006D13D8">
      <w:pPr>
        <w:keepNext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F97A86" w:rsidRPr="000B6F3F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97A86" w:rsidRPr="000B6F3F">
        <w:rPr>
          <w:rFonts w:ascii="Times New Roman" w:hAnsi="Times New Roman" w:cs="Times New Roman"/>
          <w:sz w:val="24"/>
          <w:szCs w:val="24"/>
        </w:rPr>
        <w:t> paragrahv 1</w:t>
      </w:r>
      <w:r w:rsidR="00A15492" w:rsidRPr="000B6F3F">
        <w:rPr>
          <w:rFonts w:ascii="Times New Roman" w:hAnsi="Times New Roman" w:cs="Times New Roman"/>
          <w:sz w:val="24"/>
          <w:szCs w:val="24"/>
        </w:rPr>
        <w:t>9 muudetakse ja sõnastatakse</w:t>
      </w:r>
      <w:r w:rsidR="00CE4013" w:rsidRPr="00CE4013">
        <w:rPr>
          <w:rFonts w:ascii="Times New Roman" w:hAnsi="Times New Roman" w:cs="Times New Roman"/>
          <w:sz w:val="24"/>
          <w:szCs w:val="24"/>
        </w:rPr>
        <w:t xml:space="preserve"> </w:t>
      </w:r>
      <w:r w:rsidR="00CE4013" w:rsidRPr="000B6F3F">
        <w:rPr>
          <w:rFonts w:ascii="Times New Roman" w:hAnsi="Times New Roman" w:cs="Times New Roman"/>
          <w:sz w:val="24"/>
          <w:szCs w:val="24"/>
        </w:rPr>
        <w:t>järgmiselt:</w:t>
      </w:r>
    </w:p>
    <w:p w14:paraId="6AFEFD44" w14:textId="77777777" w:rsidR="00A15492" w:rsidRPr="000B6F3F" w:rsidRDefault="00A15492" w:rsidP="006D13D8">
      <w:pPr>
        <w:keepNext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4B0A61" w14:textId="14668CB9" w:rsidR="00C60F8B" w:rsidRPr="006D13D8" w:rsidRDefault="00A15492" w:rsidP="006D13D8">
      <w:pPr>
        <w:keepNext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6F3F">
        <w:rPr>
          <w:rFonts w:ascii="Times New Roman" w:hAnsi="Times New Roman" w:cs="Times New Roman"/>
          <w:sz w:val="24"/>
          <w:szCs w:val="24"/>
        </w:rPr>
        <w:t>„</w:t>
      </w:r>
      <w:r w:rsidR="00C60F8B" w:rsidRPr="006D13D8">
        <w:rPr>
          <w:rFonts w:ascii="Times New Roman" w:hAnsi="Times New Roman" w:cs="Times New Roman"/>
          <w:b/>
          <w:bCs/>
          <w:sz w:val="24"/>
          <w:szCs w:val="24"/>
        </w:rPr>
        <w:t>§ 19. Isiku soovil uue eesnime andmine</w:t>
      </w:r>
    </w:p>
    <w:p w14:paraId="68E3BDB2" w14:textId="77777777" w:rsidR="00C60F8B" w:rsidRDefault="00C60F8B" w:rsidP="006D13D8">
      <w:pPr>
        <w:keepNext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358390" w14:textId="6271C42B" w:rsidR="00A15492" w:rsidRPr="000B6F3F" w:rsidRDefault="00A15492" w:rsidP="00775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F3F">
        <w:rPr>
          <w:rFonts w:ascii="Times New Roman" w:hAnsi="Times New Roman" w:cs="Times New Roman"/>
          <w:sz w:val="24"/>
          <w:szCs w:val="24"/>
        </w:rPr>
        <w:t>(1)</w:t>
      </w:r>
      <w:r w:rsidR="00C60F8B">
        <w:rPr>
          <w:rFonts w:ascii="Times New Roman" w:hAnsi="Times New Roman" w:cs="Times New Roman"/>
          <w:sz w:val="24"/>
          <w:szCs w:val="24"/>
        </w:rPr>
        <w:t> Uu</w:t>
      </w:r>
      <w:r w:rsidR="008B78B9">
        <w:rPr>
          <w:rFonts w:ascii="Times New Roman" w:hAnsi="Times New Roman" w:cs="Times New Roman"/>
          <w:sz w:val="24"/>
          <w:szCs w:val="24"/>
        </w:rPr>
        <w:t>s</w:t>
      </w:r>
      <w:r w:rsidR="00C60F8B">
        <w:rPr>
          <w:rFonts w:ascii="Times New Roman" w:hAnsi="Times New Roman" w:cs="Times New Roman"/>
          <w:sz w:val="24"/>
          <w:szCs w:val="24"/>
        </w:rPr>
        <w:t xml:space="preserve"> e</w:t>
      </w:r>
      <w:r w:rsidRPr="000B6F3F">
        <w:rPr>
          <w:rFonts w:ascii="Times New Roman" w:hAnsi="Times New Roman" w:cs="Times New Roman"/>
          <w:sz w:val="24"/>
          <w:szCs w:val="24"/>
        </w:rPr>
        <w:t>esni</w:t>
      </w:r>
      <w:r w:rsidR="00B37E30">
        <w:rPr>
          <w:rFonts w:ascii="Times New Roman" w:hAnsi="Times New Roman" w:cs="Times New Roman"/>
          <w:sz w:val="24"/>
          <w:szCs w:val="24"/>
        </w:rPr>
        <w:t>mi</w:t>
      </w:r>
      <w:r w:rsidRPr="000B6F3F">
        <w:rPr>
          <w:rFonts w:ascii="Times New Roman" w:hAnsi="Times New Roman" w:cs="Times New Roman"/>
          <w:sz w:val="24"/>
          <w:szCs w:val="24"/>
        </w:rPr>
        <w:t xml:space="preserve"> </w:t>
      </w:r>
      <w:r w:rsidR="00C60F8B">
        <w:rPr>
          <w:rFonts w:ascii="Times New Roman" w:hAnsi="Times New Roman" w:cs="Times New Roman"/>
          <w:sz w:val="24"/>
          <w:szCs w:val="24"/>
        </w:rPr>
        <w:t>an</w:t>
      </w:r>
      <w:r w:rsidR="00B37E30">
        <w:rPr>
          <w:rFonts w:ascii="Times New Roman" w:hAnsi="Times New Roman" w:cs="Times New Roman"/>
          <w:sz w:val="24"/>
          <w:szCs w:val="24"/>
        </w:rPr>
        <w:t>takse</w:t>
      </w:r>
      <w:r w:rsidRPr="000B6F3F">
        <w:rPr>
          <w:rFonts w:ascii="Times New Roman" w:hAnsi="Times New Roman" w:cs="Times New Roman"/>
          <w:sz w:val="24"/>
          <w:szCs w:val="24"/>
        </w:rPr>
        <w:t xml:space="preserve">, kui </w:t>
      </w:r>
      <w:r w:rsidR="00C60F8B">
        <w:rPr>
          <w:rFonts w:ascii="Times New Roman" w:hAnsi="Times New Roman" w:cs="Times New Roman"/>
          <w:sz w:val="24"/>
          <w:szCs w:val="24"/>
        </w:rPr>
        <w:t>see</w:t>
      </w:r>
      <w:r w:rsidRPr="000B6F3F">
        <w:rPr>
          <w:rFonts w:ascii="Times New Roman" w:hAnsi="Times New Roman" w:cs="Times New Roman"/>
          <w:sz w:val="24"/>
          <w:szCs w:val="24"/>
        </w:rPr>
        <w:t xml:space="preserve"> vastab käesoleva seaduse § 7 nõuetele.</w:t>
      </w:r>
    </w:p>
    <w:p w14:paraId="55A60235" w14:textId="77777777" w:rsidR="00A15492" w:rsidRPr="000B6F3F" w:rsidRDefault="00A15492" w:rsidP="00775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9C18D8" w14:textId="0AA9487C" w:rsidR="00F97A86" w:rsidRPr="000B6F3F" w:rsidRDefault="00695E38" w:rsidP="00775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F3F">
        <w:rPr>
          <w:rFonts w:ascii="Times New Roman" w:hAnsi="Times New Roman" w:cs="Times New Roman"/>
          <w:sz w:val="24"/>
          <w:szCs w:val="24"/>
        </w:rPr>
        <w:t>(2)</w:t>
      </w:r>
      <w:r w:rsidR="00C60F8B">
        <w:rPr>
          <w:rFonts w:ascii="Times New Roman" w:hAnsi="Times New Roman" w:cs="Times New Roman"/>
          <w:sz w:val="24"/>
          <w:szCs w:val="24"/>
        </w:rPr>
        <w:t> Uut e</w:t>
      </w:r>
      <w:r w:rsidRPr="000B6F3F">
        <w:rPr>
          <w:rFonts w:ascii="Times New Roman" w:hAnsi="Times New Roman" w:cs="Times New Roman"/>
          <w:sz w:val="24"/>
          <w:szCs w:val="24"/>
        </w:rPr>
        <w:t xml:space="preserve">esnime ei </w:t>
      </w:r>
      <w:r w:rsidR="00C60F8B">
        <w:rPr>
          <w:rFonts w:ascii="Times New Roman" w:hAnsi="Times New Roman" w:cs="Times New Roman"/>
          <w:sz w:val="24"/>
          <w:szCs w:val="24"/>
        </w:rPr>
        <w:t>an</w:t>
      </w:r>
      <w:r w:rsidR="00AC6771">
        <w:rPr>
          <w:rFonts w:ascii="Times New Roman" w:hAnsi="Times New Roman" w:cs="Times New Roman"/>
          <w:sz w:val="24"/>
          <w:szCs w:val="24"/>
        </w:rPr>
        <w:t>t</w:t>
      </w:r>
      <w:r w:rsidR="00C60F8B">
        <w:rPr>
          <w:rFonts w:ascii="Times New Roman" w:hAnsi="Times New Roman" w:cs="Times New Roman"/>
          <w:sz w:val="24"/>
          <w:szCs w:val="24"/>
        </w:rPr>
        <w:t>a</w:t>
      </w:r>
      <w:r w:rsidRPr="000B6F3F">
        <w:rPr>
          <w:rFonts w:ascii="Times New Roman" w:hAnsi="Times New Roman" w:cs="Times New Roman"/>
          <w:sz w:val="24"/>
          <w:szCs w:val="24"/>
        </w:rPr>
        <w:t xml:space="preserve">, kui </w:t>
      </w:r>
      <w:r w:rsidR="00C60F8B">
        <w:rPr>
          <w:rFonts w:ascii="Times New Roman" w:hAnsi="Times New Roman" w:cs="Times New Roman"/>
          <w:sz w:val="24"/>
          <w:szCs w:val="24"/>
        </w:rPr>
        <w:t>selle võtmise korral</w:t>
      </w:r>
      <w:r w:rsidRPr="000B6F3F">
        <w:rPr>
          <w:rFonts w:ascii="Times New Roman" w:hAnsi="Times New Roman" w:cs="Times New Roman"/>
          <w:sz w:val="24"/>
          <w:szCs w:val="24"/>
        </w:rPr>
        <w:t xml:space="preserve"> </w:t>
      </w:r>
      <w:r w:rsidR="00C60F8B">
        <w:rPr>
          <w:rFonts w:ascii="Times New Roman" w:hAnsi="Times New Roman" w:cs="Times New Roman"/>
          <w:sz w:val="24"/>
          <w:szCs w:val="24"/>
        </w:rPr>
        <w:t xml:space="preserve">ühtiksid isiku uus isikunimi ja sünniaasta teise </w:t>
      </w:r>
      <w:r w:rsidRPr="000B6F3F">
        <w:rPr>
          <w:rFonts w:ascii="Times New Roman" w:hAnsi="Times New Roman" w:cs="Times New Roman"/>
          <w:sz w:val="24"/>
          <w:szCs w:val="24"/>
        </w:rPr>
        <w:t>elav</w:t>
      </w:r>
      <w:r w:rsidR="00C60F8B">
        <w:rPr>
          <w:rFonts w:ascii="Times New Roman" w:hAnsi="Times New Roman" w:cs="Times New Roman"/>
          <w:sz w:val="24"/>
          <w:szCs w:val="24"/>
        </w:rPr>
        <w:t>a</w:t>
      </w:r>
      <w:r w:rsidRPr="000B6F3F">
        <w:rPr>
          <w:rFonts w:ascii="Times New Roman" w:hAnsi="Times New Roman" w:cs="Times New Roman"/>
          <w:sz w:val="24"/>
          <w:szCs w:val="24"/>
        </w:rPr>
        <w:t xml:space="preserve"> isik</w:t>
      </w:r>
      <w:r w:rsidR="00C60F8B">
        <w:rPr>
          <w:rFonts w:ascii="Times New Roman" w:hAnsi="Times New Roman" w:cs="Times New Roman"/>
          <w:sz w:val="24"/>
          <w:szCs w:val="24"/>
        </w:rPr>
        <w:t>u isikunime ja sünniaastaga</w:t>
      </w:r>
      <w:r w:rsidRPr="000B6F3F">
        <w:rPr>
          <w:rFonts w:ascii="Times New Roman" w:hAnsi="Times New Roman" w:cs="Times New Roman"/>
          <w:sz w:val="24"/>
          <w:szCs w:val="24"/>
        </w:rPr>
        <w:t>.</w:t>
      </w:r>
      <w:r w:rsidR="00BB7131" w:rsidRPr="000B6F3F">
        <w:rPr>
          <w:rFonts w:ascii="Times New Roman" w:hAnsi="Times New Roman" w:cs="Times New Roman"/>
          <w:sz w:val="24"/>
          <w:szCs w:val="24"/>
        </w:rPr>
        <w:t>“.</w:t>
      </w:r>
    </w:p>
    <w:p w14:paraId="5DE2C70D" w14:textId="77777777" w:rsidR="00BB7131" w:rsidRPr="000B6F3F" w:rsidRDefault="00BB7131" w:rsidP="00775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D8B994" w14:textId="6641D6A4" w:rsidR="00816AD4" w:rsidRPr="000B6F3F" w:rsidRDefault="00816AD4" w:rsidP="00816AD4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6F3F">
        <w:rPr>
          <w:rFonts w:ascii="Times New Roman" w:hAnsi="Times New Roman" w:cs="Times New Roman"/>
          <w:b/>
          <w:bCs/>
          <w:sz w:val="24"/>
          <w:szCs w:val="24"/>
        </w:rPr>
        <w:t>§ 2. Riigilõivuseaduse</w:t>
      </w:r>
      <w:r w:rsidR="00651D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B6F3F">
        <w:rPr>
          <w:rFonts w:ascii="Times New Roman" w:hAnsi="Times New Roman" w:cs="Times New Roman"/>
          <w:b/>
          <w:bCs/>
          <w:sz w:val="24"/>
          <w:szCs w:val="24"/>
        </w:rPr>
        <w:t>muutmine</w:t>
      </w:r>
    </w:p>
    <w:p w14:paraId="305438B6" w14:textId="77777777" w:rsidR="00816AD4" w:rsidRPr="000B6F3F" w:rsidRDefault="00816AD4" w:rsidP="00816AD4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65207C70" w14:textId="77777777" w:rsidR="00EC1E89" w:rsidRDefault="00816AD4" w:rsidP="00816AD4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0B6F3F">
        <w:rPr>
          <w:rFonts w:ascii="Times New Roman" w:hAnsi="Times New Roman" w:cs="Times New Roman"/>
          <w:sz w:val="24"/>
          <w:szCs w:val="24"/>
        </w:rPr>
        <w:t>Riigilõivuseaduse</w:t>
      </w:r>
      <w:r w:rsidR="00EC1E89">
        <w:rPr>
          <w:rFonts w:ascii="Times New Roman" w:hAnsi="Times New Roman" w:cs="Times New Roman"/>
          <w:sz w:val="24"/>
          <w:szCs w:val="24"/>
        </w:rPr>
        <w:t>s tehakse järgmised muudatused:</w:t>
      </w:r>
    </w:p>
    <w:p w14:paraId="02A3898F" w14:textId="77777777" w:rsidR="00EC1E89" w:rsidRDefault="00EC1E89" w:rsidP="00816AD4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46CAB0BD" w14:textId="06D4474B" w:rsidR="00B6295C" w:rsidRDefault="00EC1E89" w:rsidP="00816AD4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54C3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="00816AD4" w:rsidRPr="000B6F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paragrahvi</w:t>
      </w:r>
      <w:r w:rsidR="00816AD4" w:rsidRPr="000B6F3F">
        <w:rPr>
          <w:rFonts w:ascii="Times New Roman" w:hAnsi="Times New Roman" w:cs="Times New Roman"/>
          <w:bCs/>
          <w:sz w:val="24"/>
          <w:szCs w:val="24"/>
        </w:rPr>
        <w:t xml:space="preserve"> 48 </w:t>
      </w:r>
      <w:r w:rsidR="005E1809">
        <w:rPr>
          <w:rFonts w:ascii="Times New Roman" w:hAnsi="Times New Roman" w:cs="Times New Roman"/>
          <w:bCs/>
          <w:sz w:val="24"/>
          <w:szCs w:val="24"/>
        </w:rPr>
        <w:t>tekst</w:t>
      </w:r>
      <w:r w:rsidR="00B6295C">
        <w:rPr>
          <w:rFonts w:ascii="Times New Roman" w:hAnsi="Times New Roman" w:cs="Times New Roman"/>
          <w:bCs/>
          <w:sz w:val="24"/>
          <w:szCs w:val="24"/>
        </w:rPr>
        <w:t xml:space="preserve"> muudetakse</w:t>
      </w:r>
      <w:r w:rsidR="005E180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6295C">
        <w:rPr>
          <w:rFonts w:ascii="Times New Roman" w:hAnsi="Times New Roman" w:cs="Times New Roman"/>
          <w:bCs/>
          <w:sz w:val="24"/>
          <w:szCs w:val="24"/>
        </w:rPr>
        <w:t>ja sõnastatakse järgmiselt:</w:t>
      </w:r>
    </w:p>
    <w:p w14:paraId="7A579086" w14:textId="77777777" w:rsidR="00B6295C" w:rsidRDefault="00B6295C" w:rsidP="00816AD4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24CD02C" w14:textId="34FC40C6" w:rsidR="00EC1E89" w:rsidRDefault="00B6295C" w:rsidP="00816AD4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„</w:t>
      </w:r>
      <w:r w:rsidR="00FA7094" w:rsidRPr="00FA7094">
        <w:rPr>
          <w:rFonts w:ascii="Times New Roman" w:hAnsi="Times New Roman" w:cs="Times New Roman"/>
          <w:bCs/>
          <w:sz w:val="24"/>
          <w:szCs w:val="24"/>
        </w:rPr>
        <w:t>Riigilõivu ei võeta</w:t>
      </w:r>
      <w:r w:rsidR="009F464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A7094" w:rsidRPr="00FA7094">
        <w:rPr>
          <w:rFonts w:ascii="Times New Roman" w:hAnsi="Times New Roman" w:cs="Times New Roman"/>
          <w:bCs/>
          <w:sz w:val="24"/>
          <w:szCs w:val="24"/>
        </w:rPr>
        <w:t>nimeseaduse § 17</w:t>
      </w:r>
      <w:r w:rsidR="00FA7094" w:rsidRPr="00FA7094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="00FA7094" w:rsidRPr="00FA7094">
        <w:rPr>
          <w:rFonts w:ascii="Times New Roman" w:hAnsi="Times New Roman" w:cs="Times New Roman"/>
          <w:bCs/>
          <w:sz w:val="24"/>
          <w:szCs w:val="24"/>
        </w:rPr>
        <w:t xml:space="preserve"> lõike 1 </w:t>
      </w:r>
      <w:r w:rsidR="009F4644">
        <w:rPr>
          <w:rFonts w:ascii="Times New Roman" w:hAnsi="Times New Roman" w:cs="Times New Roman"/>
          <w:bCs/>
          <w:sz w:val="24"/>
          <w:szCs w:val="24"/>
        </w:rPr>
        <w:t xml:space="preserve">punktides </w:t>
      </w:r>
      <w:r w:rsidR="009F4644" w:rsidRPr="009F4644">
        <w:rPr>
          <w:rFonts w:ascii="Times New Roman" w:hAnsi="Times New Roman" w:cs="Times New Roman"/>
          <w:bCs/>
          <w:sz w:val="24"/>
          <w:szCs w:val="24"/>
        </w:rPr>
        <w:t xml:space="preserve">5–8 </w:t>
      </w:r>
      <w:r w:rsidR="00FA7094" w:rsidRPr="00FA7094">
        <w:rPr>
          <w:rFonts w:ascii="Times New Roman" w:hAnsi="Times New Roman" w:cs="Times New Roman"/>
          <w:bCs/>
          <w:sz w:val="24"/>
          <w:szCs w:val="24"/>
        </w:rPr>
        <w:t xml:space="preserve">sätestatud juhul uue perekonnanime </w:t>
      </w:r>
      <w:r w:rsidR="00FA7094" w:rsidRPr="00B83A78">
        <w:rPr>
          <w:rFonts w:ascii="Times New Roman" w:hAnsi="Times New Roman" w:cs="Times New Roman"/>
          <w:bCs/>
          <w:sz w:val="24"/>
          <w:szCs w:val="24"/>
        </w:rPr>
        <w:t xml:space="preserve">andmise </w:t>
      </w:r>
      <w:r w:rsidR="00FA7094" w:rsidRPr="00FA7094">
        <w:rPr>
          <w:rFonts w:ascii="Times New Roman" w:hAnsi="Times New Roman" w:cs="Times New Roman"/>
          <w:bCs/>
          <w:sz w:val="24"/>
          <w:szCs w:val="24"/>
        </w:rPr>
        <w:t>avalduse läbivaatamise eest.</w:t>
      </w:r>
      <w:r w:rsidR="00816AD4" w:rsidRPr="000B6F3F">
        <w:rPr>
          <w:rFonts w:ascii="Times New Roman" w:hAnsi="Times New Roman" w:cs="Times New Roman"/>
          <w:bCs/>
          <w:sz w:val="24"/>
          <w:szCs w:val="24"/>
        </w:rPr>
        <w:t>“</w:t>
      </w:r>
      <w:r w:rsidR="00EC1E89">
        <w:rPr>
          <w:rFonts w:ascii="Times New Roman" w:hAnsi="Times New Roman" w:cs="Times New Roman"/>
          <w:bCs/>
          <w:sz w:val="24"/>
          <w:szCs w:val="24"/>
        </w:rPr>
        <w:t>;</w:t>
      </w:r>
    </w:p>
    <w:p w14:paraId="0D00F4DA" w14:textId="77777777" w:rsidR="00EC1E89" w:rsidRDefault="00EC1E89" w:rsidP="00816AD4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8CD1EF6" w14:textId="77777777" w:rsidR="00EC1E89" w:rsidRDefault="00EC1E89" w:rsidP="00EC1E89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B554C3">
        <w:rPr>
          <w:rFonts w:ascii="Times New Roman" w:hAnsi="Times New Roman" w:cs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Pr="008521B0">
        <w:rPr>
          <w:rFonts w:ascii="Times New Roman" w:hAnsi="Times New Roman" w:cs="Times New Roman"/>
          <w:sz w:val="24"/>
          <w:szCs w:val="24"/>
        </w:rPr>
        <w:t xml:space="preserve">aragrahvi 341 </w:t>
      </w:r>
      <w:r>
        <w:rPr>
          <w:rFonts w:ascii="Times New Roman" w:hAnsi="Times New Roman" w:cs="Times New Roman"/>
          <w:sz w:val="24"/>
          <w:szCs w:val="24"/>
        </w:rPr>
        <w:t>tekst</w:t>
      </w:r>
      <w:r w:rsidRPr="008521B0">
        <w:rPr>
          <w:rFonts w:ascii="Times New Roman" w:hAnsi="Times New Roman" w:cs="Times New Roman"/>
          <w:sz w:val="24"/>
          <w:szCs w:val="24"/>
        </w:rPr>
        <w:t xml:space="preserve"> muudetakse ja sõnastatakse järgmiselt:</w:t>
      </w:r>
    </w:p>
    <w:p w14:paraId="002998DD" w14:textId="77777777" w:rsidR="00EC1E89" w:rsidRPr="008521B0" w:rsidRDefault="00EC1E89" w:rsidP="00EC1E89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56DA136D" w14:textId="102A30B0" w:rsidR="00EC1E89" w:rsidRDefault="00EC1E89" w:rsidP="00EC1E89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8521B0">
        <w:rPr>
          <w:rFonts w:ascii="Times New Roman" w:hAnsi="Times New Roman" w:cs="Times New Roman"/>
          <w:sz w:val="24"/>
          <w:szCs w:val="24"/>
        </w:rPr>
        <w:t>„(1) Uue eesnime, perekonnanime või isikunime andmise või eesnime, perekonnanime või isikunime taastamise taotluse läbivaatamise eest tasutakse riigilõivu käesoleva seaduse §-s 262 sätestatud määras.</w:t>
      </w:r>
    </w:p>
    <w:p w14:paraId="07281ED5" w14:textId="77777777" w:rsidR="00EC1E89" w:rsidRPr="008521B0" w:rsidRDefault="00EC1E89" w:rsidP="00EC1E89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29339843" w14:textId="75928B4A" w:rsidR="00EC1E89" w:rsidRDefault="00EC1E89" w:rsidP="00EC1E89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8521B0">
        <w:rPr>
          <w:rFonts w:ascii="Times New Roman" w:hAnsi="Times New Roman" w:cs="Times New Roman"/>
          <w:sz w:val="24"/>
          <w:szCs w:val="24"/>
        </w:rPr>
        <w:t>(2) Uue eesnime, perekonnanime või isikunime andmise haldusakti ärakirja või väljavõtte korduva väljastamise eest tasutakse riigilõivu 20 eurot.</w:t>
      </w:r>
    </w:p>
    <w:p w14:paraId="3B6515BC" w14:textId="77777777" w:rsidR="00EC1E89" w:rsidRPr="008521B0" w:rsidRDefault="00EC1E89" w:rsidP="00EC1E89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2A105EB5" w14:textId="730A478D" w:rsidR="00816AD4" w:rsidRPr="000B6F3F" w:rsidRDefault="00EC1E89" w:rsidP="00816AD4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8521B0">
        <w:rPr>
          <w:rFonts w:ascii="Times New Roman" w:hAnsi="Times New Roman" w:cs="Times New Roman"/>
          <w:sz w:val="24"/>
          <w:szCs w:val="24"/>
        </w:rPr>
        <w:t>(</w:t>
      </w:r>
      <w:r w:rsidR="005B69CE">
        <w:rPr>
          <w:rFonts w:ascii="Times New Roman" w:hAnsi="Times New Roman" w:cs="Times New Roman"/>
          <w:sz w:val="24"/>
          <w:szCs w:val="24"/>
        </w:rPr>
        <w:t>3</w:t>
      </w:r>
      <w:r w:rsidRPr="008521B0">
        <w:rPr>
          <w:rFonts w:ascii="Times New Roman" w:hAnsi="Times New Roman" w:cs="Times New Roman"/>
          <w:sz w:val="24"/>
          <w:szCs w:val="24"/>
        </w:rPr>
        <w:t>)</w:t>
      </w:r>
      <w:r w:rsidR="005B69CE">
        <w:rPr>
          <w:rFonts w:ascii="Times New Roman" w:hAnsi="Times New Roman" w:cs="Times New Roman"/>
          <w:sz w:val="24"/>
          <w:szCs w:val="24"/>
        </w:rPr>
        <w:t xml:space="preserve"> </w:t>
      </w:r>
      <w:r w:rsidRPr="008521B0">
        <w:rPr>
          <w:rFonts w:ascii="Times New Roman" w:hAnsi="Times New Roman" w:cs="Times New Roman"/>
          <w:sz w:val="24"/>
          <w:szCs w:val="24"/>
        </w:rPr>
        <w:t>Kui käesoleva paragrahvi lõikes 2 nimetatud haldusakti ärakiri või väljavõte väljastatakse turvalises veebikeskkonnas ametniku vahetu sekkumiseta, tasutakse riigilõivu 5 eurot.“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5C98B24" w14:textId="77777777" w:rsidR="00816AD4" w:rsidRPr="000B6F3F" w:rsidRDefault="00816AD4" w:rsidP="001A40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CCE8F7" w14:textId="14DAC958" w:rsidR="006D6F4D" w:rsidRPr="000B6F3F" w:rsidRDefault="006D6F4D" w:rsidP="006D6F4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B6F3F">
        <w:rPr>
          <w:rFonts w:ascii="Times New Roman" w:hAnsi="Times New Roman" w:cs="Times New Roman"/>
          <w:b/>
          <w:bCs/>
          <w:sz w:val="24"/>
          <w:szCs w:val="24"/>
        </w:rPr>
        <w:t>§ 3. Seaduse jõustumine</w:t>
      </w:r>
    </w:p>
    <w:p w14:paraId="0612286C" w14:textId="77777777" w:rsidR="006D6F4D" w:rsidRPr="000B6F3F" w:rsidRDefault="006D6F4D" w:rsidP="006D6F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5896C1" w14:textId="18BFC970" w:rsidR="00690F44" w:rsidRPr="000B6F3F" w:rsidRDefault="006D6F4D" w:rsidP="006D6F4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t-EE"/>
        </w:rPr>
      </w:pPr>
      <w:r w:rsidRPr="000B6F3F">
        <w:rPr>
          <w:rFonts w:ascii="Times New Roman" w:hAnsi="Times New Roman" w:cs="Times New Roman"/>
          <w:sz w:val="24"/>
          <w:szCs w:val="24"/>
        </w:rPr>
        <w:t xml:space="preserve">Käesolev seadus </w:t>
      </w:r>
      <w:r w:rsidR="00EB5281" w:rsidRPr="000B6F3F">
        <w:rPr>
          <w:rFonts w:ascii="Times New Roman" w:hAnsi="Times New Roman" w:cs="Times New Roman"/>
          <w:bCs/>
          <w:sz w:val="24"/>
          <w:szCs w:val="24"/>
          <w:lang w:eastAsia="et-EE"/>
        </w:rPr>
        <w:t>jõustub 202</w:t>
      </w:r>
      <w:r w:rsidR="009B48E9" w:rsidRPr="000B6F3F">
        <w:rPr>
          <w:rFonts w:ascii="Times New Roman" w:hAnsi="Times New Roman" w:cs="Times New Roman"/>
          <w:bCs/>
          <w:sz w:val="24"/>
          <w:szCs w:val="24"/>
          <w:lang w:eastAsia="et-EE"/>
        </w:rPr>
        <w:t>5</w:t>
      </w:r>
      <w:r w:rsidR="00EB5281" w:rsidRPr="000B6F3F">
        <w:rPr>
          <w:rFonts w:ascii="Times New Roman" w:hAnsi="Times New Roman" w:cs="Times New Roman"/>
          <w:bCs/>
          <w:sz w:val="24"/>
          <w:szCs w:val="24"/>
          <w:lang w:eastAsia="et-EE"/>
        </w:rPr>
        <w:t xml:space="preserve">. aasta </w:t>
      </w:r>
      <w:r w:rsidR="005A5F84">
        <w:rPr>
          <w:rFonts w:ascii="Times New Roman" w:hAnsi="Times New Roman" w:cs="Times New Roman"/>
          <w:bCs/>
          <w:sz w:val="24"/>
          <w:szCs w:val="24"/>
          <w:lang w:eastAsia="et-EE"/>
        </w:rPr>
        <w:t>2</w:t>
      </w:r>
      <w:r w:rsidR="009D2803" w:rsidRPr="000B6F3F">
        <w:rPr>
          <w:rFonts w:ascii="Times New Roman" w:hAnsi="Times New Roman" w:cs="Times New Roman"/>
          <w:bCs/>
          <w:sz w:val="24"/>
          <w:szCs w:val="24"/>
          <w:lang w:eastAsia="et-EE"/>
        </w:rPr>
        <w:t>. detsembril.</w:t>
      </w:r>
    </w:p>
    <w:p w14:paraId="0FFFBEAA" w14:textId="77777777" w:rsidR="009702E4" w:rsidRPr="000B6F3F" w:rsidRDefault="009702E4" w:rsidP="009702E4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61424477" w14:textId="77777777" w:rsidR="009702E4" w:rsidRPr="000B6F3F" w:rsidRDefault="009702E4" w:rsidP="009702E4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464978B9" w14:textId="77777777" w:rsidR="009702E4" w:rsidRPr="000B6F3F" w:rsidRDefault="009702E4" w:rsidP="009702E4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0BA935D7" w14:textId="77777777" w:rsidR="009702E4" w:rsidRPr="000B6F3F" w:rsidRDefault="009702E4" w:rsidP="009702E4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0B6F3F">
        <w:rPr>
          <w:rFonts w:ascii="Times New Roman" w:hAnsi="Times New Roman" w:cs="Times New Roman"/>
          <w:sz w:val="24"/>
          <w:szCs w:val="24"/>
        </w:rPr>
        <w:t xml:space="preserve">Lauri </w:t>
      </w:r>
      <w:proofErr w:type="spellStart"/>
      <w:r w:rsidRPr="000B6F3F">
        <w:rPr>
          <w:rFonts w:ascii="Times New Roman" w:hAnsi="Times New Roman" w:cs="Times New Roman"/>
          <w:sz w:val="24"/>
          <w:szCs w:val="24"/>
        </w:rPr>
        <w:t>Hussar</w:t>
      </w:r>
      <w:proofErr w:type="spellEnd"/>
    </w:p>
    <w:p w14:paraId="75832A68" w14:textId="77777777" w:rsidR="009702E4" w:rsidRPr="000B6F3F" w:rsidRDefault="009702E4" w:rsidP="009702E4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0B6F3F">
        <w:rPr>
          <w:rFonts w:ascii="Times New Roman" w:hAnsi="Times New Roman" w:cs="Times New Roman"/>
          <w:sz w:val="24"/>
          <w:szCs w:val="24"/>
        </w:rPr>
        <w:t>Riigikogu esimees</w:t>
      </w:r>
    </w:p>
    <w:p w14:paraId="43FEC58D" w14:textId="77777777" w:rsidR="009702E4" w:rsidRPr="000B6F3F" w:rsidRDefault="009702E4" w:rsidP="009702E4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1FED901C" w14:textId="77777777" w:rsidR="009702E4" w:rsidRPr="000B6F3F" w:rsidRDefault="009702E4" w:rsidP="009702E4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0B6F3F">
        <w:rPr>
          <w:rFonts w:ascii="Times New Roman" w:hAnsi="Times New Roman" w:cs="Times New Roman"/>
          <w:sz w:val="24"/>
          <w:szCs w:val="24"/>
        </w:rPr>
        <w:t>Tallinn, ………………… 2025</w:t>
      </w:r>
    </w:p>
    <w:p w14:paraId="77BE4C7F" w14:textId="77777777" w:rsidR="009702E4" w:rsidRPr="000B6F3F" w:rsidRDefault="009702E4" w:rsidP="009702E4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0B6F3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249B94D" w14:textId="61E21787" w:rsidR="00E037DB" w:rsidRPr="00931FE4" w:rsidRDefault="009702E4" w:rsidP="009702E4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0B6F3F">
        <w:rPr>
          <w:rFonts w:ascii="Times New Roman" w:hAnsi="Times New Roman" w:cs="Times New Roman"/>
          <w:sz w:val="24"/>
          <w:szCs w:val="24"/>
        </w:rPr>
        <w:t>Algatab Vabariigi Valitsus ………………… 2025</w:t>
      </w:r>
    </w:p>
    <w:sectPr w:rsidR="00E037DB" w:rsidRPr="00931FE4" w:rsidSect="004A23BB">
      <w:footerReference w:type="default" r:id="rId15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6" w:author="Mari Koik - JUSTDIGI" w:date="2025-08-13T21:58:00Z" w:initials="MK">
    <w:p w14:paraId="08475C11" w14:textId="64643F41" w:rsidR="00C37411" w:rsidRDefault="00C37411" w:rsidP="00C37411">
      <w:pPr>
        <w:pStyle w:val="Kommentaaritekst"/>
      </w:pPr>
      <w:r>
        <w:rPr>
          <w:rStyle w:val="Kommentaariviide"/>
        </w:rPr>
        <w:annotationRef/>
      </w:r>
      <w:r>
        <w:t>koma</w:t>
      </w:r>
    </w:p>
  </w:comment>
  <w:comment w:id="14" w:author="Mari Koik - JUSTDIGI" w:date="2025-08-11T15:25:00Z" w:initials="MK">
    <w:p w14:paraId="776FE66D" w14:textId="062B312D" w:rsidR="00ED1840" w:rsidRDefault="00ED1840" w:rsidP="00ED1840">
      <w:pPr>
        <w:pStyle w:val="Kommentaaritekst"/>
      </w:pPr>
      <w:r>
        <w:rPr>
          <w:rStyle w:val="Kommentaariviide"/>
        </w:rPr>
        <w:annotationRef/>
      </w:r>
      <w:r>
        <w:t>Kas nii võiks?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8475C11" w15:done="0"/>
  <w15:commentEx w15:paraId="776FE66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D6A858C" w16cex:dateUtc="2025-08-13T18:58:00Z"/>
  <w16cex:commentExtensible w16cex:durableId="44638DC6" w16cex:dateUtc="2025-08-11T12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8475C11" w16cid:durableId="4D6A858C"/>
  <w16cid:commentId w16cid:paraId="776FE66D" w16cid:durableId="44638DC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032CB" w14:textId="77777777" w:rsidR="000C1B07" w:rsidRDefault="000C1B07" w:rsidP="00E037DB">
      <w:pPr>
        <w:spacing w:after="0" w:line="240" w:lineRule="auto"/>
      </w:pPr>
      <w:r>
        <w:separator/>
      </w:r>
    </w:p>
  </w:endnote>
  <w:endnote w:type="continuationSeparator" w:id="0">
    <w:p w14:paraId="18FF4F72" w14:textId="77777777" w:rsidR="000C1B07" w:rsidRDefault="000C1B07" w:rsidP="00E03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82471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8A54B24" w14:textId="0EAE0E2E" w:rsidR="00A80CB1" w:rsidRPr="00A80CB1" w:rsidRDefault="00A80CB1">
        <w:pPr>
          <w:pStyle w:val="Jalus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80CB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709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80CB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32D7D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A80CB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D25B720" w14:textId="4FCC115F" w:rsidR="00E037DB" w:rsidRPr="00E037DB" w:rsidRDefault="00E037DB" w:rsidP="002E0C26">
    <w:pPr>
      <w:pStyle w:val="Jalus"/>
      <w:tabs>
        <w:tab w:val="clear" w:pos="4536"/>
        <w:tab w:val="clear" w:pos="9072"/>
        <w:tab w:val="left" w:pos="1080"/>
      </w:tabs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34BC9" w14:textId="77777777" w:rsidR="000C1B07" w:rsidRDefault="000C1B07" w:rsidP="00E037DB">
      <w:pPr>
        <w:spacing w:after="0" w:line="240" w:lineRule="auto"/>
      </w:pPr>
      <w:r>
        <w:separator/>
      </w:r>
    </w:p>
  </w:footnote>
  <w:footnote w:type="continuationSeparator" w:id="0">
    <w:p w14:paraId="3AE99E17" w14:textId="77777777" w:rsidR="000C1B07" w:rsidRDefault="000C1B07" w:rsidP="00E037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94834"/>
    <w:multiLevelType w:val="hybridMultilevel"/>
    <w:tmpl w:val="2A460B9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076C52"/>
    <w:multiLevelType w:val="hybridMultilevel"/>
    <w:tmpl w:val="D884CE1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A23DD"/>
    <w:multiLevelType w:val="hybridMultilevel"/>
    <w:tmpl w:val="254049A4"/>
    <w:lvl w:ilvl="0" w:tplc="67606D00">
      <w:start w:val="1"/>
      <w:numFmt w:val="decimal"/>
      <w:lvlText w:val="%1)"/>
      <w:lvlJc w:val="left"/>
      <w:pPr>
        <w:ind w:left="1020" w:hanging="360"/>
      </w:pPr>
    </w:lvl>
    <w:lvl w:ilvl="1" w:tplc="128AA14E">
      <w:start w:val="1"/>
      <w:numFmt w:val="decimal"/>
      <w:lvlText w:val="%2)"/>
      <w:lvlJc w:val="left"/>
      <w:pPr>
        <w:ind w:left="1020" w:hanging="360"/>
      </w:pPr>
    </w:lvl>
    <w:lvl w:ilvl="2" w:tplc="AA32C7F0">
      <w:start w:val="1"/>
      <w:numFmt w:val="decimal"/>
      <w:lvlText w:val="%3)"/>
      <w:lvlJc w:val="left"/>
      <w:pPr>
        <w:ind w:left="1020" w:hanging="360"/>
      </w:pPr>
    </w:lvl>
    <w:lvl w:ilvl="3" w:tplc="E67235F0">
      <w:start w:val="1"/>
      <w:numFmt w:val="decimal"/>
      <w:lvlText w:val="%4)"/>
      <w:lvlJc w:val="left"/>
      <w:pPr>
        <w:ind w:left="1020" w:hanging="360"/>
      </w:pPr>
    </w:lvl>
    <w:lvl w:ilvl="4" w:tplc="A7CE19A6">
      <w:start w:val="1"/>
      <w:numFmt w:val="decimal"/>
      <w:lvlText w:val="%5)"/>
      <w:lvlJc w:val="left"/>
      <w:pPr>
        <w:ind w:left="1020" w:hanging="360"/>
      </w:pPr>
    </w:lvl>
    <w:lvl w:ilvl="5" w:tplc="43BE3318">
      <w:start w:val="1"/>
      <w:numFmt w:val="decimal"/>
      <w:lvlText w:val="%6)"/>
      <w:lvlJc w:val="left"/>
      <w:pPr>
        <w:ind w:left="1020" w:hanging="360"/>
      </w:pPr>
    </w:lvl>
    <w:lvl w:ilvl="6" w:tplc="72A6CDE8">
      <w:start w:val="1"/>
      <w:numFmt w:val="decimal"/>
      <w:lvlText w:val="%7)"/>
      <w:lvlJc w:val="left"/>
      <w:pPr>
        <w:ind w:left="1020" w:hanging="360"/>
      </w:pPr>
    </w:lvl>
    <w:lvl w:ilvl="7" w:tplc="BC0006E0">
      <w:start w:val="1"/>
      <w:numFmt w:val="decimal"/>
      <w:lvlText w:val="%8)"/>
      <w:lvlJc w:val="left"/>
      <w:pPr>
        <w:ind w:left="1020" w:hanging="360"/>
      </w:pPr>
    </w:lvl>
    <w:lvl w:ilvl="8" w:tplc="08A02CB0">
      <w:start w:val="1"/>
      <w:numFmt w:val="decimal"/>
      <w:lvlText w:val="%9)"/>
      <w:lvlJc w:val="left"/>
      <w:pPr>
        <w:ind w:left="1020" w:hanging="360"/>
      </w:pPr>
    </w:lvl>
  </w:abstractNum>
  <w:abstractNum w:abstractNumId="3" w15:restartNumberingAfterBreak="0">
    <w:nsid w:val="736F3380"/>
    <w:multiLevelType w:val="hybridMultilevel"/>
    <w:tmpl w:val="BC48C408"/>
    <w:lvl w:ilvl="0" w:tplc="9930729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786D41"/>
    <w:multiLevelType w:val="hybridMultilevel"/>
    <w:tmpl w:val="25082570"/>
    <w:lvl w:ilvl="0" w:tplc="648CD78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9383235">
    <w:abstractNumId w:val="1"/>
  </w:num>
  <w:num w:numId="2" w16cid:durableId="992024323">
    <w:abstractNumId w:val="4"/>
  </w:num>
  <w:num w:numId="3" w16cid:durableId="126170068">
    <w:abstractNumId w:val="3"/>
  </w:num>
  <w:num w:numId="4" w16cid:durableId="548032156">
    <w:abstractNumId w:val="2"/>
  </w:num>
  <w:num w:numId="5" w16cid:durableId="120154852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i Koik - JUSTDIGI">
    <w15:presenceInfo w15:providerId="AD" w15:userId="S::mari.koik@justdigi.ee::872c8bc6-69a5-4ae0-a58c-3206306eda7f"/>
  </w15:person>
  <w15:person w15:author="Maria Sults - JUSTDIGI">
    <w15:presenceInfo w15:providerId="AD" w15:userId="S::maria.sults@justdigi.ee::7e8fc527-d8b9-474d-8b31-477573ede36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3CF"/>
    <w:rsid w:val="00006340"/>
    <w:rsid w:val="0001122D"/>
    <w:rsid w:val="00011480"/>
    <w:rsid w:val="000131F3"/>
    <w:rsid w:val="00015946"/>
    <w:rsid w:val="00015BF9"/>
    <w:rsid w:val="0001663D"/>
    <w:rsid w:val="00020C5F"/>
    <w:rsid w:val="000216DA"/>
    <w:rsid w:val="00022CAA"/>
    <w:rsid w:val="000248C5"/>
    <w:rsid w:val="00024A58"/>
    <w:rsid w:val="000256D4"/>
    <w:rsid w:val="0002616D"/>
    <w:rsid w:val="000312E8"/>
    <w:rsid w:val="0003187E"/>
    <w:rsid w:val="00042271"/>
    <w:rsid w:val="00042EF6"/>
    <w:rsid w:val="00063A89"/>
    <w:rsid w:val="00066A9F"/>
    <w:rsid w:val="000800B7"/>
    <w:rsid w:val="00081B93"/>
    <w:rsid w:val="00082D53"/>
    <w:rsid w:val="0008682B"/>
    <w:rsid w:val="0009748A"/>
    <w:rsid w:val="000A43B2"/>
    <w:rsid w:val="000B56F0"/>
    <w:rsid w:val="000B5DA1"/>
    <w:rsid w:val="000B6661"/>
    <w:rsid w:val="000B6737"/>
    <w:rsid w:val="000B6F3F"/>
    <w:rsid w:val="000C1B07"/>
    <w:rsid w:val="000C3468"/>
    <w:rsid w:val="000C47C6"/>
    <w:rsid w:val="000C5D78"/>
    <w:rsid w:val="000D5F9E"/>
    <w:rsid w:val="000D6704"/>
    <w:rsid w:val="000E562A"/>
    <w:rsid w:val="000F1B1F"/>
    <w:rsid w:val="0010001D"/>
    <w:rsid w:val="0010536A"/>
    <w:rsid w:val="00110BC0"/>
    <w:rsid w:val="001111A9"/>
    <w:rsid w:val="00111D74"/>
    <w:rsid w:val="001128FC"/>
    <w:rsid w:val="001244DD"/>
    <w:rsid w:val="00130132"/>
    <w:rsid w:val="00132FC7"/>
    <w:rsid w:val="0013378E"/>
    <w:rsid w:val="00133E3C"/>
    <w:rsid w:val="00136BDB"/>
    <w:rsid w:val="0013759E"/>
    <w:rsid w:val="0014160B"/>
    <w:rsid w:val="00141DB3"/>
    <w:rsid w:val="00145EDA"/>
    <w:rsid w:val="001465F0"/>
    <w:rsid w:val="00147E9F"/>
    <w:rsid w:val="00152B50"/>
    <w:rsid w:val="001562B7"/>
    <w:rsid w:val="00157C6D"/>
    <w:rsid w:val="00171ABD"/>
    <w:rsid w:val="001722E1"/>
    <w:rsid w:val="00192266"/>
    <w:rsid w:val="00193712"/>
    <w:rsid w:val="001A40A5"/>
    <w:rsid w:val="001A40D9"/>
    <w:rsid w:val="001B36BF"/>
    <w:rsid w:val="001B3B06"/>
    <w:rsid w:val="001B4C99"/>
    <w:rsid w:val="001B69D0"/>
    <w:rsid w:val="001B70D6"/>
    <w:rsid w:val="001C181B"/>
    <w:rsid w:val="001D27C2"/>
    <w:rsid w:val="001E733B"/>
    <w:rsid w:val="001F5329"/>
    <w:rsid w:val="001F5B36"/>
    <w:rsid w:val="001F62A2"/>
    <w:rsid w:val="0020329A"/>
    <w:rsid w:val="002108F5"/>
    <w:rsid w:val="002127EC"/>
    <w:rsid w:val="00213A21"/>
    <w:rsid w:val="00213B3B"/>
    <w:rsid w:val="002233E3"/>
    <w:rsid w:val="00224C5A"/>
    <w:rsid w:val="002265A9"/>
    <w:rsid w:val="002268C7"/>
    <w:rsid w:val="002271A3"/>
    <w:rsid w:val="00227994"/>
    <w:rsid w:val="00234077"/>
    <w:rsid w:val="00235BC2"/>
    <w:rsid w:val="00240A13"/>
    <w:rsid w:val="002556D6"/>
    <w:rsid w:val="00260631"/>
    <w:rsid w:val="00263BB6"/>
    <w:rsid w:val="00263FBE"/>
    <w:rsid w:val="00265C9D"/>
    <w:rsid w:val="00276392"/>
    <w:rsid w:val="00284418"/>
    <w:rsid w:val="00284572"/>
    <w:rsid w:val="00284877"/>
    <w:rsid w:val="002A0412"/>
    <w:rsid w:val="002A1111"/>
    <w:rsid w:val="002A2DA6"/>
    <w:rsid w:val="002A5365"/>
    <w:rsid w:val="002A58F0"/>
    <w:rsid w:val="002B022A"/>
    <w:rsid w:val="002C0039"/>
    <w:rsid w:val="002C1DB5"/>
    <w:rsid w:val="002C31AF"/>
    <w:rsid w:val="002C4C0A"/>
    <w:rsid w:val="002D1264"/>
    <w:rsid w:val="002D4B68"/>
    <w:rsid w:val="002E0C26"/>
    <w:rsid w:val="002E15AF"/>
    <w:rsid w:val="002E212A"/>
    <w:rsid w:val="002E52A3"/>
    <w:rsid w:val="002F1054"/>
    <w:rsid w:val="002F1DC0"/>
    <w:rsid w:val="002F7707"/>
    <w:rsid w:val="0030039A"/>
    <w:rsid w:val="00303EE8"/>
    <w:rsid w:val="0030657A"/>
    <w:rsid w:val="00307A90"/>
    <w:rsid w:val="003101E3"/>
    <w:rsid w:val="0031187E"/>
    <w:rsid w:val="003126D7"/>
    <w:rsid w:val="00315855"/>
    <w:rsid w:val="00326847"/>
    <w:rsid w:val="00340EFB"/>
    <w:rsid w:val="0034324F"/>
    <w:rsid w:val="0034615D"/>
    <w:rsid w:val="0034743F"/>
    <w:rsid w:val="0035033C"/>
    <w:rsid w:val="00350AC6"/>
    <w:rsid w:val="00356A0A"/>
    <w:rsid w:val="003624C4"/>
    <w:rsid w:val="0036789E"/>
    <w:rsid w:val="003813C7"/>
    <w:rsid w:val="003843E3"/>
    <w:rsid w:val="003860DB"/>
    <w:rsid w:val="00391D75"/>
    <w:rsid w:val="00392B76"/>
    <w:rsid w:val="00392F9B"/>
    <w:rsid w:val="00393BB8"/>
    <w:rsid w:val="00394C29"/>
    <w:rsid w:val="00396C4C"/>
    <w:rsid w:val="003A04E0"/>
    <w:rsid w:val="003A0A78"/>
    <w:rsid w:val="003A41A6"/>
    <w:rsid w:val="003C5E30"/>
    <w:rsid w:val="003C6856"/>
    <w:rsid w:val="003D04CE"/>
    <w:rsid w:val="003D48D7"/>
    <w:rsid w:val="003E31E9"/>
    <w:rsid w:val="003E51A9"/>
    <w:rsid w:val="003E7990"/>
    <w:rsid w:val="003F1056"/>
    <w:rsid w:val="003F15DB"/>
    <w:rsid w:val="003F69E1"/>
    <w:rsid w:val="0040725A"/>
    <w:rsid w:val="00411585"/>
    <w:rsid w:val="00412131"/>
    <w:rsid w:val="00414115"/>
    <w:rsid w:val="00414805"/>
    <w:rsid w:val="004204B8"/>
    <w:rsid w:val="00420E10"/>
    <w:rsid w:val="00433CA4"/>
    <w:rsid w:val="0043716A"/>
    <w:rsid w:val="00447CE4"/>
    <w:rsid w:val="00450905"/>
    <w:rsid w:val="00451E2D"/>
    <w:rsid w:val="00455198"/>
    <w:rsid w:val="00456088"/>
    <w:rsid w:val="004568EE"/>
    <w:rsid w:val="004636F7"/>
    <w:rsid w:val="0046428F"/>
    <w:rsid w:val="004650A4"/>
    <w:rsid w:val="0047373A"/>
    <w:rsid w:val="004743FD"/>
    <w:rsid w:val="00483152"/>
    <w:rsid w:val="00487729"/>
    <w:rsid w:val="00487D00"/>
    <w:rsid w:val="004900C8"/>
    <w:rsid w:val="00490B27"/>
    <w:rsid w:val="00494369"/>
    <w:rsid w:val="00496A48"/>
    <w:rsid w:val="004A194B"/>
    <w:rsid w:val="004A23BB"/>
    <w:rsid w:val="004A6C4B"/>
    <w:rsid w:val="004A70C8"/>
    <w:rsid w:val="004B0612"/>
    <w:rsid w:val="004B3A3B"/>
    <w:rsid w:val="004B4035"/>
    <w:rsid w:val="004B6CC1"/>
    <w:rsid w:val="004C48BA"/>
    <w:rsid w:val="004C4C8E"/>
    <w:rsid w:val="004D39F0"/>
    <w:rsid w:val="004D4B97"/>
    <w:rsid w:val="004D542C"/>
    <w:rsid w:val="004E191C"/>
    <w:rsid w:val="004F0143"/>
    <w:rsid w:val="004F1586"/>
    <w:rsid w:val="004F6C76"/>
    <w:rsid w:val="00502012"/>
    <w:rsid w:val="0050348A"/>
    <w:rsid w:val="00505617"/>
    <w:rsid w:val="00505D3B"/>
    <w:rsid w:val="005065E5"/>
    <w:rsid w:val="00506BF1"/>
    <w:rsid w:val="00522005"/>
    <w:rsid w:val="005226DA"/>
    <w:rsid w:val="00524A86"/>
    <w:rsid w:val="005262FC"/>
    <w:rsid w:val="00527657"/>
    <w:rsid w:val="00542AFE"/>
    <w:rsid w:val="00545AF7"/>
    <w:rsid w:val="00555A82"/>
    <w:rsid w:val="005606B8"/>
    <w:rsid w:val="0056410D"/>
    <w:rsid w:val="005666C9"/>
    <w:rsid w:val="00566C11"/>
    <w:rsid w:val="005725A9"/>
    <w:rsid w:val="00572882"/>
    <w:rsid w:val="0057689B"/>
    <w:rsid w:val="00576D4A"/>
    <w:rsid w:val="005974A5"/>
    <w:rsid w:val="005A02BD"/>
    <w:rsid w:val="005A3FF6"/>
    <w:rsid w:val="005A49EB"/>
    <w:rsid w:val="005A5F84"/>
    <w:rsid w:val="005A6471"/>
    <w:rsid w:val="005A6E6A"/>
    <w:rsid w:val="005A7931"/>
    <w:rsid w:val="005B0899"/>
    <w:rsid w:val="005B1D05"/>
    <w:rsid w:val="005B69CE"/>
    <w:rsid w:val="005B7DA6"/>
    <w:rsid w:val="005C120E"/>
    <w:rsid w:val="005C4E47"/>
    <w:rsid w:val="005D1E3C"/>
    <w:rsid w:val="005D286C"/>
    <w:rsid w:val="005D2DA6"/>
    <w:rsid w:val="005D742C"/>
    <w:rsid w:val="005E1809"/>
    <w:rsid w:val="005F0A6F"/>
    <w:rsid w:val="005F47CD"/>
    <w:rsid w:val="005F7070"/>
    <w:rsid w:val="00602C17"/>
    <w:rsid w:val="00602ECB"/>
    <w:rsid w:val="0060785B"/>
    <w:rsid w:val="00615122"/>
    <w:rsid w:val="00620120"/>
    <w:rsid w:val="0063569C"/>
    <w:rsid w:val="00641F35"/>
    <w:rsid w:val="00642D3F"/>
    <w:rsid w:val="00644D51"/>
    <w:rsid w:val="0064719B"/>
    <w:rsid w:val="00650E4F"/>
    <w:rsid w:val="00651DA5"/>
    <w:rsid w:val="0065386D"/>
    <w:rsid w:val="006605F5"/>
    <w:rsid w:val="00666258"/>
    <w:rsid w:val="00671055"/>
    <w:rsid w:val="00671BEA"/>
    <w:rsid w:val="0067343E"/>
    <w:rsid w:val="00684BF7"/>
    <w:rsid w:val="00687292"/>
    <w:rsid w:val="00690F44"/>
    <w:rsid w:val="00695E38"/>
    <w:rsid w:val="006971DD"/>
    <w:rsid w:val="00697B85"/>
    <w:rsid w:val="00697BD3"/>
    <w:rsid w:val="006A25F6"/>
    <w:rsid w:val="006A5E20"/>
    <w:rsid w:val="006A620C"/>
    <w:rsid w:val="006A6BC6"/>
    <w:rsid w:val="006B4BA2"/>
    <w:rsid w:val="006B6624"/>
    <w:rsid w:val="006C2AF7"/>
    <w:rsid w:val="006C7A46"/>
    <w:rsid w:val="006D074C"/>
    <w:rsid w:val="006D13D8"/>
    <w:rsid w:val="006D1B96"/>
    <w:rsid w:val="006D1FF4"/>
    <w:rsid w:val="006D2895"/>
    <w:rsid w:val="006D3CAA"/>
    <w:rsid w:val="006D6F4D"/>
    <w:rsid w:val="006E2428"/>
    <w:rsid w:val="006E4240"/>
    <w:rsid w:val="006E69DF"/>
    <w:rsid w:val="006E7415"/>
    <w:rsid w:val="006E7540"/>
    <w:rsid w:val="006F15B9"/>
    <w:rsid w:val="006F4B25"/>
    <w:rsid w:val="007015FD"/>
    <w:rsid w:val="00703DB2"/>
    <w:rsid w:val="00711FD5"/>
    <w:rsid w:val="00720C74"/>
    <w:rsid w:val="007217A7"/>
    <w:rsid w:val="00730DB5"/>
    <w:rsid w:val="007337B3"/>
    <w:rsid w:val="00734397"/>
    <w:rsid w:val="0073494F"/>
    <w:rsid w:val="0074222A"/>
    <w:rsid w:val="007434B2"/>
    <w:rsid w:val="00745E5F"/>
    <w:rsid w:val="00746DD7"/>
    <w:rsid w:val="00750D57"/>
    <w:rsid w:val="00751FA4"/>
    <w:rsid w:val="00752855"/>
    <w:rsid w:val="007549A8"/>
    <w:rsid w:val="00757CF0"/>
    <w:rsid w:val="007669CF"/>
    <w:rsid w:val="007678C0"/>
    <w:rsid w:val="00774D7F"/>
    <w:rsid w:val="007754E9"/>
    <w:rsid w:val="007822F5"/>
    <w:rsid w:val="00784FF4"/>
    <w:rsid w:val="00786E4D"/>
    <w:rsid w:val="00794F73"/>
    <w:rsid w:val="00797C4F"/>
    <w:rsid w:val="007A3AF4"/>
    <w:rsid w:val="007B2C5F"/>
    <w:rsid w:val="007B39A9"/>
    <w:rsid w:val="007B7385"/>
    <w:rsid w:val="007C1A29"/>
    <w:rsid w:val="007C7EB6"/>
    <w:rsid w:val="007D1FC1"/>
    <w:rsid w:val="007D3323"/>
    <w:rsid w:val="007D4BA6"/>
    <w:rsid w:val="007D4D48"/>
    <w:rsid w:val="007D6974"/>
    <w:rsid w:val="007D7B50"/>
    <w:rsid w:val="007E0C14"/>
    <w:rsid w:val="007E4949"/>
    <w:rsid w:val="007F3F0C"/>
    <w:rsid w:val="008016AF"/>
    <w:rsid w:val="00801776"/>
    <w:rsid w:val="00804552"/>
    <w:rsid w:val="00815B3C"/>
    <w:rsid w:val="00816AD4"/>
    <w:rsid w:val="008232F0"/>
    <w:rsid w:val="0082371A"/>
    <w:rsid w:val="008260BE"/>
    <w:rsid w:val="00832B29"/>
    <w:rsid w:val="00835780"/>
    <w:rsid w:val="008417C3"/>
    <w:rsid w:val="00847017"/>
    <w:rsid w:val="008512FE"/>
    <w:rsid w:val="00852C7F"/>
    <w:rsid w:val="00861E12"/>
    <w:rsid w:val="00861EBC"/>
    <w:rsid w:val="00865F1B"/>
    <w:rsid w:val="00867E34"/>
    <w:rsid w:val="00871F4A"/>
    <w:rsid w:val="008738CD"/>
    <w:rsid w:val="00876255"/>
    <w:rsid w:val="008762F7"/>
    <w:rsid w:val="008811BA"/>
    <w:rsid w:val="008904FF"/>
    <w:rsid w:val="0089145A"/>
    <w:rsid w:val="00894715"/>
    <w:rsid w:val="00896C58"/>
    <w:rsid w:val="008A2C58"/>
    <w:rsid w:val="008A60F0"/>
    <w:rsid w:val="008A6546"/>
    <w:rsid w:val="008B72E4"/>
    <w:rsid w:val="008B74F0"/>
    <w:rsid w:val="008B78B9"/>
    <w:rsid w:val="008D7F4C"/>
    <w:rsid w:val="008E0172"/>
    <w:rsid w:val="008E5158"/>
    <w:rsid w:val="008E7ABE"/>
    <w:rsid w:val="008F2961"/>
    <w:rsid w:val="008F7283"/>
    <w:rsid w:val="008F7DA0"/>
    <w:rsid w:val="009037DE"/>
    <w:rsid w:val="00907767"/>
    <w:rsid w:val="009105B7"/>
    <w:rsid w:val="0091064D"/>
    <w:rsid w:val="00922B1D"/>
    <w:rsid w:val="009234D6"/>
    <w:rsid w:val="00925D85"/>
    <w:rsid w:val="00927CD6"/>
    <w:rsid w:val="00931FE4"/>
    <w:rsid w:val="0093227E"/>
    <w:rsid w:val="00932924"/>
    <w:rsid w:val="00932D7D"/>
    <w:rsid w:val="00940191"/>
    <w:rsid w:val="00940307"/>
    <w:rsid w:val="00941B17"/>
    <w:rsid w:val="009437EB"/>
    <w:rsid w:val="0095429C"/>
    <w:rsid w:val="00956AF9"/>
    <w:rsid w:val="00964190"/>
    <w:rsid w:val="00964780"/>
    <w:rsid w:val="009662B7"/>
    <w:rsid w:val="009664B9"/>
    <w:rsid w:val="009702E4"/>
    <w:rsid w:val="00973BFA"/>
    <w:rsid w:val="00974612"/>
    <w:rsid w:val="0097474A"/>
    <w:rsid w:val="0097776D"/>
    <w:rsid w:val="0098466D"/>
    <w:rsid w:val="00986D9A"/>
    <w:rsid w:val="00987FCA"/>
    <w:rsid w:val="009960F8"/>
    <w:rsid w:val="009A0E00"/>
    <w:rsid w:val="009A1A41"/>
    <w:rsid w:val="009A6996"/>
    <w:rsid w:val="009A7898"/>
    <w:rsid w:val="009B15A3"/>
    <w:rsid w:val="009B3E5E"/>
    <w:rsid w:val="009B48E9"/>
    <w:rsid w:val="009B5A5A"/>
    <w:rsid w:val="009C3AAA"/>
    <w:rsid w:val="009C69DB"/>
    <w:rsid w:val="009D0C1B"/>
    <w:rsid w:val="009D23EA"/>
    <w:rsid w:val="009D2803"/>
    <w:rsid w:val="009E6738"/>
    <w:rsid w:val="009F4644"/>
    <w:rsid w:val="009F6974"/>
    <w:rsid w:val="009F6D24"/>
    <w:rsid w:val="009F6F16"/>
    <w:rsid w:val="00A00A7A"/>
    <w:rsid w:val="00A01EA3"/>
    <w:rsid w:val="00A03030"/>
    <w:rsid w:val="00A0526E"/>
    <w:rsid w:val="00A13480"/>
    <w:rsid w:val="00A148F0"/>
    <w:rsid w:val="00A15492"/>
    <w:rsid w:val="00A20036"/>
    <w:rsid w:val="00A26927"/>
    <w:rsid w:val="00A26A3A"/>
    <w:rsid w:val="00A31948"/>
    <w:rsid w:val="00A3711F"/>
    <w:rsid w:val="00A4001A"/>
    <w:rsid w:val="00A517A4"/>
    <w:rsid w:val="00A51FD8"/>
    <w:rsid w:val="00A52744"/>
    <w:rsid w:val="00A60580"/>
    <w:rsid w:val="00A608AB"/>
    <w:rsid w:val="00A624F9"/>
    <w:rsid w:val="00A62782"/>
    <w:rsid w:val="00A6312A"/>
    <w:rsid w:val="00A63634"/>
    <w:rsid w:val="00A8087A"/>
    <w:rsid w:val="00A80CB1"/>
    <w:rsid w:val="00A81844"/>
    <w:rsid w:val="00A8289E"/>
    <w:rsid w:val="00A9175A"/>
    <w:rsid w:val="00A918EB"/>
    <w:rsid w:val="00A9658A"/>
    <w:rsid w:val="00AA1851"/>
    <w:rsid w:val="00AC0DC1"/>
    <w:rsid w:val="00AC36EB"/>
    <w:rsid w:val="00AC40A9"/>
    <w:rsid w:val="00AC6771"/>
    <w:rsid w:val="00AD0521"/>
    <w:rsid w:val="00AD0AD0"/>
    <w:rsid w:val="00AD1023"/>
    <w:rsid w:val="00AD2171"/>
    <w:rsid w:val="00AD3712"/>
    <w:rsid w:val="00AD4409"/>
    <w:rsid w:val="00AF220C"/>
    <w:rsid w:val="00AF2290"/>
    <w:rsid w:val="00AF2BAD"/>
    <w:rsid w:val="00B01819"/>
    <w:rsid w:val="00B13EF4"/>
    <w:rsid w:val="00B233CF"/>
    <w:rsid w:val="00B238BD"/>
    <w:rsid w:val="00B2641C"/>
    <w:rsid w:val="00B30688"/>
    <w:rsid w:val="00B3154B"/>
    <w:rsid w:val="00B3300F"/>
    <w:rsid w:val="00B34539"/>
    <w:rsid w:val="00B346A0"/>
    <w:rsid w:val="00B34814"/>
    <w:rsid w:val="00B37E30"/>
    <w:rsid w:val="00B37E3D"/>
    <w:rsid w:val="00B404C1"/>
    <w:rsid w:val="00B44147"/>
    <w:rsid w:val="00B554C3"/>
    <w:rsid w:val="00B619B1"/>
    <w:rsid w:val="00B6295C"/>
    <w:rsid w:val="00B66440"/>
    <w:rsid w:val="00B73A6C"/>
    <w:rsid w:val="00B76CA0"/>
    <w:rsid w:val="00B82785"/>
    <w:rsid w:val="00B83A78"/>
    <w:rsid w:val="00B8461E"/>
    <w:rsid w:val="00B873C2"/>
    <w:rsid w:val="00B9416B"/>
    <w:rsid w:val="00B94A83"/>
    <w:rsid w:val="00BA2DD0"/>
    <w:rsid w:val="00BA3E8E"/>
    <w:rsid w:val="00BA6AD9"/>
    <w:rsid w:val="00BB2B9E"/>
    <w:rsid w:val="00BB428C"/>
    <w:rsid w:val="00BB7131"/>
    <w:rsid w:val="00BC0900"/>
    <w:rsid w:val="00BC33C2"/>
    <w:rsid w:val="00BD1281"/>
    <w:rsid w:val="00BD6C28"/>
    <w:rsid w:val="00BE1126"/>
    <w:rsid w:val="00BE19C5"/>
    <w:rsid w:val="00BF2687"/>
    <w:rsid w:val="00BF29C5"/>
    <w:rsid w:val="00BF4CF6"/>
    <w:rsid w:val="00BF7F63"/>
    <w:rsid w:val="00C00AA3"/>
    <w:rsid w:val="00C07687"/>
    <w:rsid w:val="00C116E0"/>
    <w:rsid w:val="00C21151"/>
    <w:rsid w:val="00C218D7"/>
    <w:rsid w:val="00C22E36"/>
    <w:rsid w:val="00C23B06"/>
    <w:rsid w:val="00C2619C"/>
    <w:rsid w:val="00C27703"/>
    <w:rsid w:val="00C340E7"/>
    <w:rsid w:val="00C37411"/>
    <w:rsid w:val="00C41D94"/>
    <w:rsid w:val="00C43DB4"/>
    <w:rsid w:val="00C44534"/>
    <w:rsid w:val="00C47012"/>
    <w:rsid w:val="00C55C57"/>
    <w:rsid w:val="00C60F8B"/>
    <w:rsid w:val="00C63FCB"/>
    <w:rsid w:val="00C65B53"/>
    <w:rsid w:val="00C66C95"/>
    <w:rsid w:val="00C672C1"/>
    <w:rsid w:val="00C67556"/>
    <w:rsid w:val="00C71B42"/>
    <w:rsid w:val="00C7240E"/>
    <w:rsid w:val="00C73E8F"/>
    <w:rsid w:val="00C80F9E"/>
    <w:rsid w:val="00C82894"/>
    <w:rsid w:val="00C86FBE"/>
    <w:rsid w:val="00C87425"/>
    <w:rsid w:val="00C94704"/>
    <w:rsid w:val="00C95E37"/>
    <w:rsid w:val="00C96162"/>
    <w:rsid w:val="00CA2220"/>
    <w:rsid w:val="00CA49BF"/>
    <w:rsid w:val="00CA7E5D"/>
    <w:rsid w:val="00CB0EF6"/>
    <w:rsid w:val="00CB41A4"/>
    <w:rsid w:val="00CB7190"/>
    <w:rsid w:val="00CC2BF5"/>
    <w:rsid w:val="00CD20E1"/>
    <w:rsid w:val="00CE0146"/>
    <w:rsid w:val="00CE4013"/>
    <w:rsid w:val="00CE46FE"/>
    <w:rsid w:val="00CF4F46"/>
    <w:rsid w:val="00D04635"/>
    <w:rsid w:val="00D05757"/>
    <w:rsid w:val="00D07DEB"/>
    <w:rsid w:val="00D22C33"/>
    <w:rsid w:val="00D24ED9"/>
    <w:rsid w:val="00D267B5"/>
    <w:rsid w:val="00D30BF9"/>
    <w:rsid w:val="00D31709"/>
    <w:rsid w:val="00D3178D"/>
    <w:rsid w:val="00D3431B"/>
    <w:rsid w:val="00D34FAE"/>
    <w:rsid w:val="00D407F7"/>
    <w:rsid w:val="00D52C2A"/>
    <w:rsid w:val="00D537BE"/>
    <w:rsid w:val="00D54B29"/>
    <w:rsid w:val="00D615AA"/>
    <w:rsid w:val="00D64ACA"/>
    <w:rsid w:val="00D66425"/>
    <w:rsid w:val="00D70A6C"/>
    <w:rsid w:val="00D72CBB"/>
    <w:rsid w:val="00D75562"/>
    <w:rsid w:val="00D75C00"/>
    <w:rsid w:val="00D7664E"/>
    <w:rsid w:val="00D77005"/>
    <w:rsid w:val="00D85053"/>
    <w:rsid w:val="00D86469"/>
    <w:rsid w:val="00D91E42"/>
    <w:rsid w:val="00D958FB"/>
    <w:rsid w:val="00D96979"/>
    <w:rsid w:val="00DA16CF"/>
    <w:rsid w:val="00DA2FCA"/>
    <w:rsid w:val="00DA46A5"/>
    <w:rsid w:val="00DA4A35"/>
    <w:rsid w:val="00DA6790"/>
    <w:rsid w:val="00DB1E23"/>
    <w:rsid w:val="00DB7975"/>
    <w:rsid w:val="00DC0381"/>
    <w:rsid w:val="00DC172B"/>
    <w:rsid w:val="00DC1D1D"/>
    <w:rsid w:val="00DC6EE9"/>
    <w:rsid w:val="00DD32F9"/>
    <w:rsid w:val="00DE6F51"/>
    <w:rsid w:val="00DF5EA7"/>
    <w:rsid w:val="00E028CC"/>
    <w:rsid w:val="00E037DB"/>
    <w:rsid w:val="00E042FA"/>
    <w:rsid w:val="00E137D3"/>
    <w:rsid w:val="00E139B1"/>
    <w:rsid w:val="00E15EF2"/>
    <w:rsid w:val="00E206E7"/>
    <w:rsid w:val="00E2550D"/>
    <w:rsid w:val="00E2656E"/>
    <w:rsid w:val="00E26654"/>
    <w:rsid w:val="00E35DB2"/>
    <w:rsid w:val="00E40288"/>
    <w:rsid w:val="00E415BB"/>
    <w:rsid w:val="00E460B3"/>
    <w:rsid w:val="00E46EFA"/>
    <w:rsid w:val="00E5436D"/>
    <w:rsid w:val="00E54E12"/>
    <w:rsid w:val="00E56134"/>
    <w:rsid w:val="00E56C15"/>
    <w:rsid w:val="00E60647"/>
    <w:rsid w:val="00E619F0"/>
    <w:rsid w:val="00E67C86"/>
    <w:rsid w:val="00E81D5F"/>
    <w:rsid w:val="00E821A8"/>
    <w:rsid w:val="00E823DC"/>
    <w:rsid w:val="00EA158B"/>
    <w:rsid w:val="00EA4BF4"/>
    <w:rsid w:val="00EA4DE1"/>
    <w:rsid w:val="00EA568B"/>
    <w:rsid w:val="00EB36FF"/>
    <w:rsid w:val="00EB4C55"/>
    <w:rsid w:val="00EB5281"/>
    <w:rsid w:val="00EB627B"/>
    <w:rsid w:val="00EC1519"/>
    <w:rsid w:val="00EC1E89"/>
    <w:rsid w:val="00ED1840"/>
    <w:rsid w:val="00ED3F76"/>
    <w:rsid w:val="00ED49F9"/>
    <w:rsid w:val="00ED6CE5"/>
    <w:rsid w:val="00EE1346"/>
    <w:rsid w:val="00EE6766"/>
    <w:rsid w:val="00EF4C8B"/>
    <w:rsid w:val="00EF5185"/>
    <w:rsid w:val="00EF7380"/>
    <w:rsid w:val="00F03BE0"/>
    <w:rsid w:val="00F0403A"/>
    <w:rsid w:val="00F07501"/>
    <w:rsid w:val="00F11D7F"/>
    <w:rsid w:val="00F13B54"/>
    <w:rsid w:val="00F14BAA"/>
    <w:rsid w:val="00F26D22"/>
    <w:rsid w:val="00F26E5F"/>
    <w:rsid w:val="00F27900"/>
    <w:rsid w:val="00F31489"/>
    <w:rsid w:val="00F36031"/>
    <w:rsid w:val="00F45EC1"/>
    <w:rsid w:val="00F50B97"/>
    <w:rsid w:val="00F7322C"/>
    <w:rsid w:val="00F77C8E"/>
    <w:rsid w:val="00F85BEA"/>
    <w:rsid w:val="00F92A3C"/>
    <w:rsid w:val="00F97A86"/>
    <w:rsid w:val="00FA42FB"/>
    <w:rsid w:val="00FA7094"/>
    <w:rsid w:val="00FA7D6B"/>
    <w:rsid w:val="00FB0BAB"/>
    <w:rsid w:val="00FC54F8"/>
    <w:rsid w:val="00FC6548"/>
    <w:rsid w:val="00FD3602"/>
    <w:rsid w:val="00FD49CB"/>
    <w:rsid w:val="00FD627E"/>
    <w:rsid w:val="00FF27EE"/>
    <w:rsid w:val="00FF4CBE"/>
    <w:rsid w:val="0875B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BFC4A"/>
  <w15:chartTrackingRefBased/>
  <w15:docId w15:val="{0973E572-6C5E-4AB1-BBFF-18A8C8C45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233CF"/>
  </w:style>
  <w:style w:type="paragraph" w:styleId="Pealkiri1">
    <w:name w:val="heading 1"/>
    <w:basedOn w:val="Normaallaad"/>
    <w:next w:val="Normaallaad"/>
    <w:link w:val="Pealkiri1Mrk"/>
    <w:uiPriority w:val="9"/>
    <w:qFormat/>
    <w:rsid w:val="00B233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B233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B233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B233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B233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B233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B233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B233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B233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233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rsid w:val="00B233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B233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B233CF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B233CF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B233CF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B233CF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B233CF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B233CF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B233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B233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B233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B233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B233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B233CF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B233CF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B233CF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B233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B233CF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B233CF"/>
    <w:rPr>
      <w:b/>
      <w:bCs/>
      <w:smallCaps/>
      <w:color w:val="0F4761" w:themeColor="accent1" w:themeShade="BF"/>
      <w:spacing w:val="5"/>
    </w:rPr>
  </w:style>
  <w:style w:type="character" w:styleId="Kommentaariviide">
    <w:name w:val="annotation reference"/>
    <w:basedOn w:val="Liguvaikefont"/>
    <w:uiPriority w:val="99"/>
    <w:unhideWhenUsed/>
    <w:rsid w:val="00B233C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B233CF"/>
    <w:pPr>
      <w:spacing w:after="200" w:line="240" w:lineRule="auto"/>
    </w:pPr>
    <w:rPr>
      <w:rFonts w:eastAsia="Times New Roman" w:cs="Times New Roman"/>
      <w:kern w:val="0"/>
      <w:sz w:val="20"/>
      <w:szCs w:val="20"/>
      <w14:ligatures w14:val="none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B233CF"/>
    <w:rPr>
      <w:rFonts w:eastAsia="Times New Roman" w:cs="Times New Roman"/>
      <w:kern w:val="0"/>
      <w:sz w:val="20"/>
      <w:szCs w:val="20"/>
      <w14:ligatures w14:val="none"/>
    </w:rPr>
  </w:style>
  <w:style w:type="paragraph" w:styleId="Vahedeta">
    <w:name w:val="No Spacing"/>
    <w:link w:val="VahedetaMrk"/>
    <w:uiPriority w:val="1"/>
    <w:qFormat/>
    <w:rsid w:val="00EB5281"/>
    <w:pPr>
      <w:spacing w:after="0" w:line="240" w:lineRule="auto"/>
    </w:pPr>
    <w:rPr>
      <w:kern w:val="0"/>
      <w14:ligatures w14:val="none"/>
    </w:rPr>
  </w:style>
  <w:style w:type="character" w:customStyle="1" w:styleId="VahedetaMrk">
    <w:name w:val="Vahedeta Märk"/>
    <w:basedOn w:val="Liguvaikefont"/>
    <w:link w:val="Vahedeta"/>
    <w:uiPriority w:val="1"/>
    <w:locked/>
    <w:rsid w:val="009B48E9"/>
    <w:rPr>
      <w:kern w:val="0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E03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037DB"/>
  </w:style>
  <w:style w:type="paragraph" w:styleId="Jalus">
    <w:name w:val="footer"/>
    <w:basedOn w:val="Normaallaad"/>
    <w:link w:val="JalusMrk"/>
    <w:uiPriority w:val="99"/>
    <w:unhideWhenUsed/>
    <w:rsid w:val="00E03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037DB"/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44D51"/>
    <w:pPr>
      <w:spacing w:after="160"/>
    </w:pPr>
    <w:rPr>
      <w:rFonts w:eastAsiaTheme="minorHAnsi" w:cstheme="minorBidi"/>
      <w:b/>
      <w:bCs/>
      <w:kern w:val="2"/>
      <w14:ligatures w14:val="standardContextual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44D51"/>
    <w:rPr>
      <w:rFonts w:eastAsia="Times New Roman" w:cs="Times New Roman"/>
      <w:b/>
      <w:bCs/>
      <w:kern w:val="0"/>
      <w:sz w:val="20"/>
      <w:szCs w:val="20"/>
      <w14:ligatures w14:val="none"/>
    </w:rPr>
  </w:style>
  <w:style w:type="paragraph" w:styleId="Redaktsioon">
    <w:name w:val="Revision"/>
    <w:hidden/>
    <w:uiPriority w:val="99"/>
    <w:semiHidden/>
    <w:rsid w:val="00644D51"/>
    <w:pPr>
      <w:spacing w:after="0" w:line="240" w:lineRule="auto"/>
    </w:pPr>
  </w:style>
  <w:style w:type="character" w:styleId="Hperlink">
    <w:name w:val="Hyperlink"/>
    <w:basedOn w:val="Liguvaikefont"/>
    <w:uiPriority w:val="99"/>
    <w:unhideWhenUsed/>
    <w:rsid w:val="002268C7"/>
    <w:rPr>
      <w:color w:val="467886" w:themeColor="hyperlink"/>
      <w:u w:val="single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2268C7"/>
    <w:rPr>
      <w:color w:val="605E5C"/>
      <w:shd w:val="clear" w:color="auto" w:fill="E1DFDD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20C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20C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8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579B56BAECA84AA24CE2339784D7AE" ma:contentTypeVersion="13" ma:contentTypeDescription="Loo uus dokument" ma:contentTypeScope="" ma:versionID="d2fc3e46c1d7308b01d309372ba4f02d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7a1ec343604e145ad8e68f98be908308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93f50e-b80d-400a-80a1-6226c80ebbbb" xsi:nil="true"/>
    <lcf76f155ced4ddcb4097134ff3c332f xmlns="c8ae1d7c-2bd3-44b1-9ec8-2a84712b19e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A5C0001-103C-4704-B126-B9F004D8D3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4C5C1B-90FE-4AD3-B462-FD6148E437B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3D7078-87E3-4D65-8FBB-E49A913C6E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ae1d7c-2bd3-44b1-9ec8-2a84712b19ec"/>
    <ds:schemaRef ds:uri="e293f50e-b80d-400a-80a1-6226c80eb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39C499-A239-4B15-8534-E6FD35D821E6}">
  <ds:schemaRefs>
    <ds:schemaRef ds:uri="http://schemas.microsoft.com/office/2006/metadata/properties"/>
    <ds:schemaRef ds:uri="http://schemas.microsoft.com/office/infopath/2007/PartnerControls"/>
    <ds:schemaRef ds:uri="e293f50e-b80d-400a-80a1-6226c80ebbbb"/>
    <ds:schemaRef ds:uri="c8ae1d7c-2bd3-44b1-9ec8-2a84712b19e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507</Words>
  <Characters>2943</Characters>
  <Application>Microsoft Office Word</Application>
  <DocSecurity>0</DocSecurity>
  <Lines>24</Lines>
  <Paragraphs>6</Paragraphs>
  <ScaleCrop>false</ScaleCrop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Ulvi Klaar</dc:creator>
  <cp:keywords/>
  <dc:description/>
  <cp:lastModifiedBy>Maria Sults - JUSTDIGI</cp:lastModifiedBy>
  <cp:revision>29</cp:revision>
  <dcterms:created xsi:type="dcterms:W3CDTF">2025-08-11T11:56:00Z</dcterms:created>
  <dcterms:modified xsi:type="dcterms:W3CDTF">2025-08-14T10:37:00Z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0x0101003E579B56BAECA84AA24CE2339784D7AE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2025-08-11T11:56:22Z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fa023d44-05a1-4917-b55c-7ba6641e8e73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10, 3, 0, 2</vt:lpwstr>
  </property>
  <property fmtid="{D5CDD505-2E9C-101B-9397-08002B2CF9AE}" pid="11" name="MediaServiceImageTags">
    <vt:lpwstr/>
  </property>
</Properties>
</file>